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ECFCD" w14:textId="77777777" w:rsidR="00A52F07" w:rsidRPr="00AD765F" w:rsidRDefault="00A52F07" w:rsidP="00A52F07">
      <w:pPr>
        <w:spacing w:line="240" w:lineRule="auto"/>
        <w:rPr>
          <w:b/>
          <w:bCs/>
        </w:rPr>
      </w:pPr>
    </w:p>
    <w:p w14:paraId="0A7ECFCE" w14:textId="77777777" w:rsidR="00E07021" w:rsidRPr="00AD765F" w:rsidRDefault="00BC270E" w:rsidP="00E07021">
      <w:pPr>
        <w:spacing w:line="240" w:lineRule="auto"/>
        <w:jc w:val="center"/>
        <w:rPr>
          <w:b/>
          <w:bCs/>
        </w:rPr>
      </w:pPr>
      <w:r w:rsidRPr="00AD765F">
        <w:rPr>
          <w:b/>
          <w:bCs/>
        </w:rPr>
        <w:t xml:space="preserve">UMOWA NR </w:t>
      </w:r>
      <w:r w:rsidR="00A52F07" w:rsidRPr="00AD765F">
        <w:rPr>
          <w:b/>
          <w:bCs/>
        </w:rPr>
        <w:t>…</w:t>
      </w:r>
    </w:p>
    <w:p w14:paraId="0A7ECFCF" w14:textId="77777777" w:rsidR="00E07021" w:rsidRPr="00AD765F" w:rsidRDefault="00E07021" w:rsidP="00E07021">
      <w:pPr>
        <w:spacing w:line="240" w:lineRule="auto"/>
      </w:pPr>
    </w:p>
    <w:p w14:paraId="0A7ECFD0" w14:textId="77777777" w:rsidR="00E07021" w:rsidRPr="009354C9" w:rsidRDefault="00BC270E" w:rsidP="552A0F5C">
      <w:pPr>
        <w:spacing w:line="240" w:lineRule="auto"/>
        <w:jc w:val="center"/>
        <w:rPr>
          <w:i/>
          <w:iCs/>
        </w:rPr>
      </w:pPr>
      <w:r w:rsidRPr="552A0F5C">
        <w:rPr>
          <w:i/>
          <w:iCs/>
        </w:rPr>
        <w:t>zawarta w dniu odpowiadającym dacie</w:t>
      </w:r>
    </w:p>
    <w:p w14:paraId="0A7ECFD1" w14:textId="5837E363" w:rsidR="00E07021" w:rsidRDefault="00BC270E" w:rsidP="552A0F5C">
      <w:pPr>
        <w:spacing w:line="240" w:lineRule="auto"/>
        <w:jc w:val="center"/>
        <w:rPr>
          <w:i/>
          <w:iCs/>
        </w:rPr>
      </w:pPr>
      <w:r w:rsidRPr="552A0F5C">
        <w:rPr>
          <w:i/>
          <w:iCs/>
        </w:rPr>
        <w:t>ostatniego podpisu elektronicznego złożonego poniżej</w:t>
      </w:r>
    </w:p>
    <w:p w14:paraId="731B4526" w14:textId="77777777" w:rsidR="00E11107" w:rsidRPr="009354C9" w:rsidRDefault="00E11107" w:rsidP="552A0F5C">
      <w:pPr>
        <w:spacing w:line="240" w:lineRule="auto"/>
        <w:jc w:val="center"/>
        <w:rPr>
          <w:i/>
          <w:iCs/>
        </w:rPr>
      </w:pPr>
    </w:p>
    <w:p w14:paraId="0A7ECFD2" w14:textId="5371520D" w:rsidR="00E07021" w:rsidRPr="00AD765F" w:rsidRDefault="00E11107" w:rsidP="00E11107">
      <w:pPr>
        <w:tabs>
          <w:tab w:val="left" w:pos="3609"/>
        </w:tabs>
        <w:spacing w:line="240" w:lineRule="auto"/>
        <w:jc w:val="center"/>
      </w:pPr>
      <w:r>
        <w:rPr>
          <w:b/>
          <w:bCs/>
          <w:i/>
          <w:iCs/>
        </w:rPr>
        <w:t>(</w:t>
      </w:r>
      <w:r w:rsidRPr="000C393D">
        <w:rPr>
          <w:b/>
          <w:bCs/>
          <w:i/>
          <w:iCs/>
        </w:rPr>
        <w:t>postanowienia zapisane kursywą mogą ulec zmianie, stosownie do rozstrzygnięcia postępowania</w:t>
      </w:r>
      <w:r>
        <w:rPr>
          <w:b/>
          <w:bCs/>
          <w:i/>
          <w:iCs/>
        </w:rPr>
        <w:t>)</w:t>
      </w:r>
    </w:p>
    <w:p w14:paraId="0A7ECFD3" w14:textId="77777777" w:rsidR="00E07021" w:rsidRPr="000117B0" w:rsidRDefault="00BC270E" w:rsidP="000117B0">
      <w:pPr>
        <w:spacing w:line="240" w:lineRule="auto"/>
        <w:rPr>
          <w:b/>
          <w:bCs/>
        </w:rPr>
      </w:pPr>
      <w:r w:rsidRPr="007C5284">
        <w:rPr>
          <w:b/>
          <w:bCs/>
        </w:rPr>
        <w:t>pomiędzy:</w:t>
      </w:r>
    </w:p>
    <w:p w14:paraId="0A7ECFD4" w14:textId="77777777" w:rsidR="00E07021" w:rsidRPr="00AD765F" w:rsidRDefault="00E07021" w:rsidP="004A2E2A">
      <w:pPr>
        <w:tabs>
          <w:tab w:val="left" w:pos="540"/>
        </w:tabs>
        <w:spacing w:line="240" w:lineRule="auto"/>
        <w:rPr>
          <w:b/>
          <w:bCs/>
        </w:rPr>
      </w:pPr>
    </w:p>
    <w:p w14:paraId="0A7ECFD5" w14:textId="6E36EDCE" w:rsidR="00344B92" w:rsidRPr="00AD765F" w:rsidRDefault="00BC270E" w:rsidP="00AB4B54">
      <w:pPr>
        <w:spacing w:line="240" w:lineRule="auto"/>
      </w:pPr>
      <w:r w:rsidRPr="007C5284">
        <w:rPr>
          <w:b/>
          <w:bCs/>
        </w:rPr>
        <w:t>ORLEN</w:t>
      </w:r>
      <w:r w:rsidR="00E15FF9" w:rsidRPr="007C5284">
        <w:rPr>
          <w:b/>
          <w:bCs/>
        </w:rPr>
        <w:t xml:space="preserve"> Spółką Akcyjną</w:t>
      </w:r>
      <w:r w:rsidRPr="00AD765F">
        <w:t xml:space="preserve"> z siedzibą w Płocku (09-411) przy ulicy Chemików 7 </w:t>
      </w:r>
      <w:r w:rsidR="00E15FF9" w:rsidRPr="00AD765F">
        <w:t>-</w:t>
      </w:r>
      <w:r w:rsidRPr="00AD765F">
        <w:t xml:space="preserve"> wpisaną do rejestru przedsiębiorców Krajowego Rejestru Sądowego prowadzonego przez Sąd Rejonowy dla </w:t>
      </w:r>
      <w:r w:rsidR="00E15FF9" w:rsidRPr="00AD765F">
        <w:t>Ł</w:t>
      </w:r>
      <w:r w:rsidRPr="00AD765F">
        <w:t xml:space="preserve">odzi Śródmieścia </w:t>
      </w:r>
      <w:r w:rsidR="00E4621F" w:rsidRPr="00AD765F">
        <w:t>w Łodzi, XX Wydział Gospodarczy</w:t>
      </w:r>
      <w:r w:rsidRPr="00AD765F">
        <w:t xml:space="preserve"> Krajowego Rejestru Sądowego pod numerem KRS 0000028860, posiadając</w:t>
      </w:r>
      <w:r w:rsidR="00E15FF9" w:rsidRPr="00AD765F">
        <w:t>ą</w:t>
      </w:r>
      <w:r w:rsidRPr="00AD765F">
        <w:t xml:space="preserve"> NIP 774-000-14-54, REGON 610188201 o kapitale zakładowym w kwocie 1</w:t>
      </w:r>
      <w:r w:rsidR="00E15FF9" w:rsidRPr="00AD765F">
        <w:t>.</w:t>
      </w:r>
      <w:r w:rsidRPr="00AD765F">
        <w:t>451</w:t>
      </w:r>
      <w:r w:rsidR="00E15FF9" w:rsidRPr="00AD765F">
        <w:t>.</w:t>
      </w:r>
      <w:r w:rsidRPr="00AD765F">
        <w:t>177</w:t>
      </w:r>
      <w:r w:rsidR="00E15FF9" w:rsidRPr="00AD765F">
        <w:t>.</w:t>
      </w:r>
      <w:r w:rsidRPr="00AD765F">
        <w:t xml:space="preserve">561,25 PLN w </w:t>
      </w:r>
      <w:r w:rsidR="00933D58" w:rsidRPr="00AD765F">
        <w:t xml:space="preserve">pełni wpłaconym, </w:t>
      </w:r>
      <w:r w:rsidRPr="00AD765F">
        <w:t xml:space="preserve">działającą przez swój oddział: </w:t>
      </w:r>
      <w:r w:rsidR="00E83C3B" w:rsidRPr="00AD765F">
        <w:t>O</w:t>
      </w:r>
      <w:r w:rsidR="00E11107">
        <w:t>RLEN</w:t>
      </w:r>
      <w:r w:rsidR="00E83C3B" w:rsidRPr="00AD765F">
        <w:t xml:space="preserve"> S.A. </w:t>
      </w:r>
      <w:r w:rsidRPr="00AD765F">
        <w:t>Oddział PGNiG w Sanoku, ul. Sienkiewicza 12, 38-500 Sanok</w:t>
      </w:r>
    </w:p>
    <w:p w14:paraId="0A7ECFD6" w14:textId="77777777" w:rsidR="00A7527E" w:rsidRPr="00AD765F" w:rsidRDefault="00BC270E" w:rsidP="004A2E2A">
      <w:pPr>
        <w:tabs>
          <w:tab w:val="left" w:pos="540"/>
        </w:tabs>
        <w:spacing w:line="240" w:lineRule="auto"/>
      </w:pPr>
      <w:r w:rsidRPr="00AD765F">
        <w:t>reprezentowaną</w:t>
      </w:r>
      <w:r w:rsidR="006419A4" w:rsidRPr="00AD765F">
        <w:t xml:space="preserve"> przez:</w:t>
      </w:r>
    </w:p>
    <w:p w14:paraId="0A7ECFD7" w14:textId="77777777" w:rsidR="00491A5C" w:rsidRPr="00AD765F" w:rsidRDefault="00491A5C" w:rsidP="004A2E2A">
      <w:pPr>
        <w:pStyle w:val="Tekstpodstawowy"/>
        <w:rPr>
          <w:rFonts w:ascii="Arial" w:hAnsi="Arial"/>
          <w:sz w:val="22"/>
          <w:szCs w:val="22"/>
        </w:rPr>
      </w:pPr>
    </w:p>
    <w:p w14:paraId="0A7ECFD8" w14:textId="77777777" w:rsidR="00E4621F" w:rsidRPr="00AD765F" w:rsidRDefault="00BC270E" w:rsidP="00E4621F">
      <w:pPr>
        <w:tabs>
          <w:tab w:val="left" w:pos="540"/>
        </w:tabs>
        <w:spacing w:line="240" w:lineRule="auto"/>
      </w:pPr>
      <w:r w:rsidRPr="00AD765F">
        <w:t xml:space="preserve">należycie umocowanego pełnomocnika/ów, który/którzy złożył/li podpis/y </w:t>
      </w:r>
      <w:r w:rsidRPr="552A0F5C">
        <w:rPr>
          <w:i/>
          <w:iCs/>
        </w:rPr>
        <w:t>elektroniczny</w:t>
      </w:r>
      <w:r w:rsidRPr="00AD765F">
        <w:t xml:space="preserve">/e poniżej, zwaną w treści Umowy </w:t>
      </w:r>
      <w:r w:rsidRPr="00AD765F">
        <w:rPr>
          <w:b/>
          <w:bCs/>
        </w:rPr>
        <w:t>„</w:t>
      </w:r>
      <w:r w:rsidR="00122D90" w:rsidRPr="00AD765F">
        <w:rPr>
          <w:b/>
          <w:bCs/>
        </w:rPr>
        <w:t>Zamawiającym</w:t>
      </w:r>
      <w:r w:rsidRPr="00AD765F">
        <w:rPr>
          <w:b/>
          <w:bCs/>
        </w:rPr>
        <w:t>”</w:t>
      </w:r>
      <w:r w:rsidR="00A30BAE">
        <w:rPr>
          <w:b/>
          <w:bCs/>
        </w:rPr>
        <w:t xml:space="preserve">, „ORLEN S.A.” </w:t>
      </w:r>
      <w:r w:rsidRPr="00AD765F">
        <w:rPr>
          <w:b/>
          <w:bCs/>
        </w:rPr>
        <w:t>lub „Stroną</w:t>
      </w:r>
      <w:r w:rsidRPr="00AD765F">
        <w:t>,</w:t>
      </w:r>
    </w:p>
    <w:p w14:paraId="0A7ECFD9" w14:textId="77777777" w:rsidR="002D5E69" w:rsidRPr="00AD765F" w:rsidRDefault="002D5E69" w:rsidP="00E4621F">
      <w:pPr>
        <w:tabs>
          <w:tab w:val="left" w:pos="540"/>
        </w:tabs>
        <w:spacing w:line="240" w:lineRule="auto"/>
      </w:pPr>
    </w:p>
    <w:p w14:paraId="0A7ECFDA" w14:textId="77777777" w:rsidR="00E4621F" w:rsidRPr="00AD765F" w:rsidRDefault="00BC270E" w:rsidP="00E4621F">
      <w:pPr>
        <w:spacing w:line="240" w:lineRule="auto"/>
      </w:pPr>
      <w:r w:rsidRPr="00AD765F">
        <w:t>a</w:t>
      </w:r>
    </w:p>
    <w:p w14:paraId="0A7ECFDB" w14:textId="77777777" w:rsidR="002D5E69" w:rsidRPr="00AD765F" w:rsidRDefault="002D5E69" w:rsidP="00E4621F">
      <w:pPr>
        <w:spacing w:line="240" w:lineRule="auto"/>
      </w:pPr>
    </w:p>
    <w:p w14:paraId="0A7ECFDC" w14:textId="77777777" w:rsidR="00E4621F" w:rsidRPr="00AD765F" w:rsidRDefault="00BC270E" w:rsidP="00CB2339">
      <w:pPr>
        <w:autoSpaceDE w:val="0"/>
        <w:autoSpaceDN w:val="0"/>
        <w:adjustRightInd w:val="0"/>
        <w:spacing w:line="240" w:lineRule="auto"/>
      </w:pPr>
      <w:r w:rsidRPr="00AD765F">
        <w:t xml:space="preserve">Firmą </w:t>
      </w:r>
      <w:r w:rsidR="00CC1A93" w:rsidRPr="00AD765F">
        <w:t>......</w:t>
      </w:r>
      <w:r w:rsidRPr="00AD765F">
        <w:t xml:space="preserve">, z siedzibą w </w:t>
      </w:r>
      <w:r w:rsidR="00A52F07" w:rsidRPr="00AD765F">
        <w:t>…</w:t>
      </w:r>
      <w:r w:rsidR="006743EA" w:rsidRPr="00AD765F">
        <w:t>…</w:t>
      </w:r>
      <w:r w:rsidR="00A52F07" w:rsidRPr="00AD765F">
        <w:t xml:space="preserve">  </w:t>
      </w:r>
      <w:r w:rsidRPr="00AD765F">
        <w:t>(</w:t>
      </w:r>
      <w:r w:rsidR="00A52F07" w:rsidRPr="00AD765F">
        <w:t>kod pocztowy</w:t>
      </w:r>
      <w:r w:rsidRPr="00AD765F">
        <w:t xml:space="preserve">)  przy ulicy </w:t>
      </w:r>
      <w:r w:rsidR="00A52F07" w:rsidRPr="00AD765F">
        <w:t>…</w:t>
      </w:r>
      <w:r w:rsidR="00CC1A93" w:rsidRPr="00AD765F">
        <w:t>…</w:t>
      </w:r>
    </w:p>
    <w:p w14:paraId="0A7ECFDD" w14:textId="77777777" w:rsidR="00477599" w:rsidRPr="00AD765F" w:rsidRDefault="00BC270E" w:rsidP="00477599">
      <w:pPr>
        <w:rPr>
          <w:color w:val="000000"/>
        </w:rPr>
      </w:pPr>
      <w:r w:rsidRPr="00AD765F">
        <w:rPr>
          <w:color w:val="333333"/>
        </w:rPr>
        <w:t xml:space="preserve">KRS </w:t>
      </w:r>
      <w:r w:rsidR="00A52F07" w:rsidRPr="00AD765F">
        <w:rPr>
          <w:color w:val="000000"/>
        </w:rPr>
        <w:t>…</w:t>
      </w:r>
      <w:r w:rsidR="006743EA" w:rsidRPr="00AD765F">
        <w:rPr>
          <w:color w:val="000000"/>
        </w:rPr>
        <w:t>…</w:t>
      </w:r>
      <w:r w:rsidRPr="00AD765F">
        <w:rPr>
          <w:color w:val="333333"/>
        </w:rPr>
        <w:t xml:space="preserve"> </w:t>
      </w:r>
      <w:r w:rsidR="00CB2339" w:rsidRPr="00AD765F">
        <w:rPr>
          <w:color w:val="000000"/>
        </w:rPr>
        <w:t>Sąd Rejonowy</w:t>
      </w:r>
      <w:r w:rsidR="00A52F07" w:rsidRPr="00AD765F">
        <w:rPr>
          <w:color w:val="000000"/>
        </w:rPr>
        <w:t>…</w:t>
      </w:r>
      <w:r w:rsidR="00CC1A93" w:rsidRPr="00AD765F">
        <w:rPr>
          <w:color w:val="000000"/>
        </w:rPr>
        <w:t>…</w:t>
      </w:r>
      <w:r w:rsidR="00A52F07" w:rsidRPr="00AD765F">
        <w:rPr>
          <w:color w:val="000000"/>
        </w:rPr>
        <w:t xml:space="preserve"> </w:t>
      </w:r>
      <w:r w:rsidR="00CB2339" w:rsidRPr="00AD765F">
        <w:rPr>
          <w:color w:val="000000"/>
        </w:rPr>
        <w:t>,</w:t>
      </w:r>
      <w:r w:rsidR="00A52F07" w:rsidRPr="00AD765F">
        <w:rPr>
          <w:color w:val="000000"/>
        </w:rPr>
        <w:t xml:space="preserve"> </w:t>
      </w:r>
      <w:r w:rsidR="00CB2339" w:rsidRPr="00AD765F">
        <w:rPr>
          <w:color w:val="000000"/>
        </w:rPr>
        <w:t xml:space="preserve">Wydział </w:t>
      </w:r>
      <w:r w:rsidR="00A52F07" w:rsidRPr="00AD765F">
        <w:rPr>
          <w:color w:val="000000"/>
        </w:rPr>
        <w:t>…</w:t>
      </w:r>
      <w:r w:rsidR="00CC1A93" w:rsidRPr="00AD765F">
        <w:rPr>
          <w:color w:val="000000"/>
        </w:rPr>
        <w:t>…</w:t>
      </w:r>
    </w:p>
    <w:p w14:paraId="0A7ECFDE" w14:textId="77777777" w:rsidR="00AC28EA" w:rsidRPr="00A41804" w:rsidRDefault="00BC270E" w:rsidP="00AC28EA">
      <w:pPr>
        <w:spacing w:line="240" w:lineRule="auto"/>
      </w:pPr>
      <w:r w:rsidRPr="00474F6B">
        <w:t xml:space="preserve">NIP: </w:t>
      </w:r>
      <w:r>
        <w:t xml:space="preserve">……, </w:t>
      </w:r>
      <w:r w:rsidRPr="00474F6B">
        <w:t xml:space="preserve">REGON: </w:t>
      </w:r>
      <w:r>
        <w:t>..….</w:t>
      </w:r>
    </w:p>
    <w:p w14:paraId="0A7ECFDF" w14:textId="77777777" w:rsidR="00AC28EA" w:rsidRPr="00AC28EA" w:rsidRDefault="00BC270E" w:rsidP="00AC28EA">
      <w:pPr>
        <w:spacing w:line="240" w:lineRule="auto"/>
      </w:pPr>
      <w:r w:rsidRPr="00AC28EA">
        <w:t>wysokość kapitału zakładowego</w:t>
      </w:r>
      <w:r w:rsidRPr="00AC28EA">
        <w:tab/>
        <w:t>– .......................................zł,</w:t>
      </w:r>
    </w:p>
    <w:p w14:paraId="0A7ECFE0" w14:textId="77777777" w:rsidR="00AC28EA" w:rsidRDefault="00BC270E" w:rsidP="00AC28EA">
      <w:pPr>
        <w:spacing w:line="240" w:lineRule="auto"/>
      </w:pPr>
      <w:r w:rsidRPr="00AC28EA">
        <w:t>wysokość kapitału wpłaconego</w:t>
      </w:r>
      <w:r w:rsidRPr="00AC28EA">
        <w:tab/>
        <w:t>– ...................................... zł.</w:t>
      </w:r>
    </w:p>
    <w:p w14:paraId="0A7ECFE1" w14:textId="77777777" w:rsidR="00AC28EA" w:rsidRDefault="00BC270E" w:rsidP="00AC28EA">
      <w:pPr>
        <w:spacing w:line="240" w:lineRule="auto"/>
      </w:pPr>
      <w:r w:rsidRPr="00AD765F">
        <w:t xml:space="preserve">wysokość kapitału </w:t>
      </w:r>
      <w:r w:rsidRPr="00AD765F">
        <w:rPr>
          <w:color w:val="000000"/>
        </w:rPr>
        <w:t xml:space="preserve">Kapitał podstawowy </w:t>
      </w:r>
      <w:r w:rsidRPr="00AC28EA">
        <w:t>– ...................................... zł.</w:t>
      </w:r>
    </w:p>
    <w:p w14:paraId="0A7ECFE2" w14:textId="77777777" w:rsidR="00E4621F" w:rsidRPr="00AD765F" w:rsidRDefault="00E4621F" w:rsidP="00E4621F">
      <w:pPr>
        <w:spacing w:line="240" w:lineRule="auto"/>
      </w:pPr>
    </w:p>
    <w:p w14:paraId="0A7ECFE3" w14:textId="77777777" w:rsidR="00E4621F" w:rsidRPr="00AD765F" w:rsidRDefault="00BC270E" w:rsidP="00E9078B">
      <w:pPr>
        <w:spacing w:line="240" w:lineRule="auto"/>
      </w:pPr>
      <w:r w:rsidRPr="00AD765F">
        <w:t>należycie umocowanego</w:t>
      </w:r>
      <w:r w:rsidR="00542C5C">
        <w:t>/</w:t>
      </w:r>
      <w:proofErr w:type="spellStart"/>
      <w:r w:rsidR="00542C5C">
        <w:t>ych</w:t>
      </w:r>
      <w:proofErr w:type="spellEnd"/>
      <w:r w:rsidRPr="00AD765F">
        <w:t xml:space="preserve"> członka</w:t>
      </w:r>
      <w:r w:rsidR="00542C5C">
        <w:t>/ów</w:t>
      </w:r>
      <w:r w:rsidRPr="00AD765F">
        <w:t xml:space="preserve"> zarządu</w:t>
      </w:r>
      <w:r w:rsidR="00542C5C">
        <w:t>/pełnomocnika/ów</w:t>
      </w:r>
      <w:r w:rsidRPr="00AD765F">
        <w:t>, który</w:t>
      </w:r>
      <w:r w:rsidR="00542C5C">
        <w:t>/</w:t>
      </w:r>
      <w:proofErr w:type="spellStart"/>
      <w:r w:rsidR="00542C5C">
        <w:t>rzy</w:t>
      </w:r>
      <w:proofErr w:type="spellEnd"/>
      <w:r w:rsidRPr="00AD765F">
        <w:t xml:space="preserve"> złożył podpis elektroniczny poniżej, zwaną</w:t>
      </w:r>
      <w:r w:rsidR="00E9078B">
        <w:t xml:space="preserve"> </w:t>
      </w:r>
      <w:r w:rsidRPr="00AD765F">
        <w:t xml:space="preserve">w treści Umowy </w:t>
      </w:r>
      <w:r w:rsidRPr="00AD765F">
        <w:rPr>
          <w:b/>
          <w:bCs/>
        </w:rPr>
        <w:t>„</w:t>
      </w:r>
      <w:r w:rsidR="00D02AA1" w:rsidRPr="00AD765F">
        <w:rPr>
          <w:b/>
          <w:bCs/>
        </w:rPr>
        <w:t>Sprzedającym</w:t>
      </w:r>
      <w:r w:rsidRPr="00AD765F">
        <w:rPr>
          <w:b/>
          <w:bCs/>
        </w:rPr>
        <w:t>”</w:t>
      </w:r>
      <w:r w:rsidR="000E75CE">
        <w:rPr>
          <w:b/>
          <w:bCs/>
        </w:rPr>
        <w:t xml:space="preserve"> </w:t>
      </w:r>
      <w:r w:rsidRPr="00AD765F">
        <w:rPr>
          <w:b/>
          <w:bCs/>
        </w:rPr>
        <w:t>lub „Stroną”</w:t>
      </w:r>
      <w:r w:rsidR="00122D90" w:rsidRPr="00AD765F">
        <w:t xml:space="preserve"> </w:t>
      </w:r>
      <w:r w:rsidRPr="00AD765F">
        <w:t>o następującej treści:</w:t>
      </w:r>
    </w:p>
    <w:p w14:paraId="0A7ECFE4" w14:textId="77777777" w:rsidR="00E4621F" w:rsidRPr="00AD765F" w:rsidRDefault="00E4621F" w:rsidP="004A2E2A">
      <w:pPr>
        <w:pStyle w:val="Tekstpodstawowy"/>
        <w:rPr>
          <w:rFonts w:ascii="Arial" w:hAnsi="Arial"/>
          <w:sz w:val="22"/>
          <w:szCs w:val="22"/>
        </w:rPr>
      </w:pPr>
    </w:p>
    <w:p w14:paraId="0A7ECFE5" w14:textId="77777777" w:rsidR="00907437" w:rsidRPr="009354C9" w:rsidRDefault="00BC270E">
      <w:pPr>
        <w:pStyle w:val="Tekstpodstawowy"/>
        <w:rPr>
          <w:rFonts w:ascii="Arial" w:eastAsiaTheme="minorEastAsia" w:hAnsi="Arial"/>
          <w:sz w:val="22"/>
          <w:szCs w:val="22"/>
          <w:lang w:eastAsia="en-US"/>
        </w:rPr>
      </w:pPr>
      <w:r w:rsidRPr="00AD765F">
        <w:rPr>
          <w:rFonts w:ascii="Arial" w:hAnsi="Arial"/>
          <w:sz w:val="22"/>
          <w:szCs w:val="22"/>
        </w:rPr>
        <w:t>W wyniku wyłonienia najkorzystniejszej oferty</w:t>
      </w:r>
      <w:r w:rsidR="00B93101" w:rsidRPr="00AD765F">
        <w:rPr>
          <w:rFonts w:ascii="Arial" w:hAnsi="Arial"/>
          <w:sz w:val="22"/>
          <w:szCs w:val="22"/>
        </w:rPr>
        <w:t xml:space="preserve"> w </w:t>
      </w:r>
      <w:r w:rsidRPr="00AD765F">
        <w:rPr>
          <w:rFonts w:ascii="Arial" w:hAnsi="Arial"/>
          <w:sz w:val="22"/>
          <w:szCs w:val="22"/>
        </w:rPr>
        <w:t>postępowaniu o udzielenie zamówienia</w:t>
      </w:r>
      <w:r w:rsidR="00375A03" w:rsidRPr="00AD765F">
        <w:rPr>
          <w:rFonts w:ascii="Arial" w:hAnsi="Arial"/>
          <w:sz w:val="22"/>
          <w:szCs w:val="22"/>
        </w:rPr>
        <w:t xml:space="preserve"> </w:t>
      </w:r>
      <w:r w:rsidR="0092261A" w:rsidRPr="00AD765F">
        <w:rPr>
          <w:rFonts w:ascii="Arial" w:hAnsi="Arial"/>
          <w:sz w:val="22"/>
          <w:szCs w:val="22"/>
        </w:rPr>
        <w:t>nie</w:t>
      </w:r>
      <w:r w:rsidR="00B93101" w:rsidRPr="00AD765F">
        <w:rPr>
          <w:rFonts w:ascii="Arial" w:hAnsi="Arial"/>
          <w:sz w:val="22"/>
          <w:szCs w:val="22"/>
        </w:rPr>
        <w:t>publicznego w trybie przetargu nieograniczonego</w:t>
      </w:r>
      <w:r w:rsidR="00B93101" w:rsidRPr="00AD765F">
        <w:rPr>
          <w:rFonts w:ascii="Arial" w:hAnsi="Arial"/>
          <w:b/>
          <w:bCs/>
          <w:sz w:val="22"/>
          <w:szCs w:val="22"/>
        </w:rPr>
        <w:t xml:space="preserve"> </w:t>
      </w:r>
      <w:r w:rsidR="00892189" w:rsidRPr="00AD765F">
        <w:rPr>
          <w:rFonts w:ascii="Arial" w:hAnsi="Arial"/>
          <w:b/>
          <w:bCs/>
          <w:sz w:val="22"/>
          <w:szCs w:val="22"/>
        </w:rPr>
        <w:t>Zamawiający</w:t>
      </w:r>
      <w:r w:rsidRPr="00AD765F">
        <w:rPr>
          <w:rFonts w:ascii="Arial" w:hAnsi="Arial"/>
          <w:b/>
          <w:bCs/>
          <w:sz w:val="22"/>
          <w:szCs w:val="22"/>
        </w:rPr>
        <w:t xml:space="preserve"> powierza </w:t>
      </w:r>
      <w:r w:rsidR="00AD765F" w:rsidRPr="007C5284">
        <w:rPr>
          <w:rFonts w:ascii="Arial" w:hAnsi="Arial"/>
          <w:b/>
          <w:bCs/>
          <w:sz w:val="22"/>
          <w:szCs w:val="22"/>
        </w:rPr>
        <w:t>Sprzedającemu</w:t>
      </w:r>
      <w:r w:rsidR="00AD765F" w:rsidRPr="00AD765F">
        <w:rPr>
          <w:rFonts w:ascii="Arial" w:hAnsi="Arial"/>
          <w:sz w:val="22"/>
          <w:szCs w:val="22"/>
        </w:rPr>
        <w:t xml:space="preserve"> </w:t>
      </w:r>
      <w:r w:rsidRPr="00AD765F">
        <w:rPr>
          <w:rFonts w:ascii="Arial" w:hAnsi="Arial"/>
          <w:sz w:val="22"/>
          <w:szCs w:val="22"/>
        </w:rPr>
        <w:t xml:space="preserve">zadanie </w:t>
      </w:r>
      <w:r w:rsidR="00B93101" w:rsidRPr="00AD765F">
        <w:rPr>
          <w:rFonts w:ascii="Arial" w:hAnsi="Arial"/>
          <w:sz w:val="22"/>
          <w:szCs w:val="22"/>
        </w:rPr>
        <w:t>pn</w:t>
      </w:r>
      <w:r w:rsidR="005F7321" w:rsidRPr="00AD765F">
        <w:rPr>
          <w:rFonts w:ascii="Arial" w:hAnsi="Arial"/>
          <w:sz w:val="22"/>
          <w:szCs w:val="22"/>
        </w:rPr>
        <w:t>.</w:t>
      </w:r>
      <w:r w:rsidR="001C2D64" w:rsidRPr="00AD765F">
        <w:rPr>
          <w:rFonts w:ascii="Arial" w:hAnsi="Arial"/>
          <w:sz w:val="22"/>
          <w:szCs w:val="22"/>
        </w:rPr>
        <w:t xml:space="preserve"> </w:t>
      </w:r>
      <w:r w:rsidR="002327D4" w:rsidRPr="552A0F5C">
        <w:rPr>
          <w:rFonts w:ascii="Arial" w:eastAsiaTheme="minorEastAsia" w:hAnsi="Arial"/>
          <w:b/>
          <w:bCs/>
          <w:sz w:val="22"/>
          <w:szCs w:val="22"/>
          <w:lang w:eastAsia="en-US"/>
        </w:rPr>
        <w:t>„</w:t>
      </w:r>
      <w:r w:rsidR="00F90BF9" w:rsidRPr="007C5284">
        <w:rPr>
          <w:b/>
          <w:bCs/>
          <w:sz w:val="22"/>
          <w:szCs w:val="22"/>
        </w:rPr>
        <w:t xml:space="preserve">Zakup </w:t>
      </w:r>
      <w:r w:rsidR="007A3D93">
        <w:rPr>
          <w:b/>
          <w:bCs/>
          <w:sz w:val="22"/>
          <w:szCs w:val="22"/>
        </w:rPr>
        <w:t xml:space="preserve">fabrycznie nowych </w:t>
      </w:r>
      <w:r w:rsidR="00F90BF9" w:rsidRPr="007C5284">
        <w:rPr>
          <w:b/>
          <w:bCs/>
          <w:sz w:val="22"/>
          <w:szCs w:val="22"/>
        </w:rPr>
        <w:t>części zamiennych do pomp</w:t>
      </w:r>
      <w:r w:rsidR="007A3D93">
        <w:rPr>
          <w:b/>
          <w:bCs/>
          <w:sz w:val="22"/>
          <w:szCs w:val="22"/>
        </w:rPr>
        <w:t xml:space="preserve"> PWW 1503 AMEX</w:t>
      </w:r>
      <w:r w:rsidR="002327D4" w:rsidRPr="552A0F5C">
        <w:rPr>
          <w:rFonts w:ascii="Arial" w:eastAsiaTheme="minorEastAsia" w:hAnsi="Arial"/>
          <w:b/>
          <w:bCs/>
          <w:sz w:val="22"/>
          <w:szCs w:val="22"/>
          <w:lang w:eastAsia="en-US"/>
        </w:rPr>
        <w:t>”.</w:t>
      </w:r>
    </w:p>
    <w:p w14:paraId="0A7ECFE6" w14:textId="77777777" w:rsidR="001C2D64" w:rsidRPr="00AD765F" w:rsidRDefault="001C2D64" w:rsidP="004A2E2A">
      <w:pPr>
        <w:pStyle w:val="Tekstpodstawowy"/>
        <w:rPr>
          <w:rFonts w:ascii="Arial" w:hAnsi="Arial"/>
          <w:bCs/>
          <w:sz w:val="22"/>
          <w:szCs w:val="22"/>
        </w:rPr>
      </w:pPr>
    </w:p>
    <w:p w14:paraId="0A7ECFE7" w14:textId="77777777" w:rsidR="00352332" w:rsidRPr="00AD765F" w:rsidRDefault="00BC270E" w:rsidP="00F41C61">
      <w:pPr>
        <w:pStyle w:val="Akapitzlist"/>
        <w:keepNext/>
        <w:keepLines/>
        <w:suppressAutoHyphens/>
        <w:spacing w:line="240" w:lineRule="auto"/>
        <w:ind w:left="567"/>
        <w:jc w:val="center"/>
        <w:outlineLvl w:val="0"/>
        <w:rPr>
          <w:color w:val="000000"/>
        </w:rPr>
      </w:pPr>
      <w:r w:rsidRPr="007C5284">
        <w:rPr>
          <w:b/>
          <w:bCs/>
          <w:color w:val="000000"/>
        </w:rPr>
        <w:t>§</w:t>
      </w:r>
      <w:r w:rsidR="00907437" w:rsidRPr="007C5284">
        <w:rPr>
          <w:b/>
          <w:bCs/>
          <w:color w:val="000000"/>
        </w:rPr>
        <w:t xml:space="preserve"> </w:t>
      </w:r>
      <w:r w:rsidRPr="007C5284">
        <w:rPr>
          <w:b/>
          <w:bCs/>
          <w:color w:val="000000"/>
        </w:rPr>
        <w:t>1</w:t>
      </w:r>
    </w:p>
    <w:p w14:paraId="0A7ECFE8" w14:textId="77777777" w:rsidR="00165C7A" w:rsidRPr="00AD765F" w:rsidRDefault="00BC270E" w:rsidP="00F41C61">
      <w:pPr>
        <w:pStyle w:val="Akapitzlist"/>
        <w:keepNext/>
        <w:keepLines/>
        <w:suppressAutoHyphens/>
        <w:spacing w:line="240" w:lineRule="auto"/>
        <w:ind w:left="567"/>
        <w:jc w:val="center"/>
        <w:outlineLvl w:val="0"/>
        <w:rPr>
          <w:color w:val="000000"/>
        </w:rPr>
      </w:pPr>
      <w:r w:rsidRPr="007C5284">
        <w:rPr>
          <w:b/>
          <w:bCs/>
          <w:color w:val="000000"/>
        </w:rPr>
        <w:t>PRZEDMIOT UMOWY</w:t>
      </w:r>
    </w:p>
    <w:p w14:paraId="0A7ECFE9" w14:textId="3DF9A403" w:rsidR="00922CA8" w:rsidRPr="00C44EAF" w:rsidRDefault="00BC270E" w:rsidP="009354C9">
      <w:pPr>
        <w:numPr>
          <w:ilvl w:val="0"/>
          <w:numId w:val="46"/>
        </w:numPr>
        <w:tabs>
          <w:tab w:val="clear" w:pos="720"/>
          <w:tab w:val="num" w:pos="567"/>
        </w:tabs>
        <w:spacing w:line="240" w:lineRule="auto"/>
        <w:ind w:left="567" w:hanging="567"/>
      </w:pPr>
      <w:r w:rsidRPr="00F467D2">
        <w:t>S</w:t>
      </w:r>
      <w:r>
        <w:t>przedający zobowiązuje się do sukcesywnej sprzedaży i dostarczania</w:t>
      </w:r>
      <w:r w:rsidRPr="001756F7">
        <w:t xml:space="preserve"> </w:t>
      </w:r>
      <w:r>
        <w:t>Kupującemu</w:t>
      </w:r>
      <w:r w:rsidRPr="001756F7">
        <w:t xml:space="preserve"> </w:t>
      </w:r>
      <w:r w:rsidR="00C51BE0">
        <w:t xml:space="preserve">fabrycznie nowych </w:t>
      </w:r>
      <w:r>
        <w:t xml:space="preserve">części </w:t>
      </w:r>
      <w:r w:rsidR="00C51BE0">
        <w:t>zamiennych do pomp PWW 1503 AMEX</w:t>
      </w:r>
      <w:r w:rsidRPr="00A410C1">
        <w:t>,</w:t>
      </w:r>
      <w:r>
        <w:t xml:space="preserve"> </w:t>
      </w:r>
      <w:r w:rsidRPr="00A410C1">
        <w:t xml:space="preserve">oferowanych w </w:t>
      </w:r>
      <w:r>
        <w:t xml:space="preserve">formularzu cenowym </w:t>
      </w:r>
      <w:r w:rsidRPr="00A410C1">
        <w:t>będąc</w:t>
      </w:r>
      <w:r>
        <w:t>ym</w:t>
      </w:r>
      <w:r w:rsidRPr="00A410C1">
        <w:t xml:space="preserve"> </w:t>
      </w:r>
      <w:r>
        <w:t xml:space="preserve">częścią oferty stanowiącej </w:t>
      </w:r>
      <w:r w:rsidRPr="00A410C1">
        <w:t>załącznik nr 1</w:t>
      </w:r>
      <w:r w:rsidR="00B97699">
        <w:t xml:space="preserve"> oraz opisie przedmiotu zamówienia – załącznik nr 2</w:t>
      </w:r>
      <w:r w:rsidRPr="00A410C1">
        <w:t xml:space="preserve"> d</w:t>
      </w:r>
      <w:r>
        <w:t xml:space="preserve">o niniejszej Umowy, </w:t>
      </w:r>
    </w:p>
    <w:p w14:paraId="0A7ECFEA" w14:textId="77777777" w:rsidR="00922CA8" w:rsidRPr="000F6247" w:rsidRDefault="00BC270E" w:rsidP="00922CA8">
      <w:pPr>
        <w:pStyle w:val="Nagwek"/>
        <w:numPr>
          <w:ilvl w:val="0"/>
          <w:numId w:val="46"/>
        </w:numPr>
        <w:tabs>
          <w:tab w:val="clear" w:pos="720"/>
          <w:tab w:val="left" w:pos="540"/>
          <w:tab w:val="num" w:pos="567"/>
        </w:tabs>
        <w:spacing w:line="260" w:lineRule="exact"/>
        <w:ind w:left="567" w:hanging="567"/>
      </w:pPr>
      <w:r w:rsidRPr="002A2B9C">
        <w:rPr>
          <w:color w:val="000000" w:themeColor="text1"/>
        </w:rPr>
        <w:t xml:space="preserve">Przedmiot umowy </w:t>
      </w:r>
      <w:r>
        <w:rPr>
          <w:color w:val="000000" w:themeColor="text1"/>
        </w:rPr>
        <w:t xml:space="preserve">o którym mowa w ust. 1 powyżej </w:t>
      </w:r>
      <w:r w:rsidRPr="002A2B9C">
        <w:rPr>
          <w:color w:val="000000" w:themeColor="text1"/>
        </w:rPr>
        <w:t xml:space="preserve">będzie fabrycznie nowy, wytworzony zgodnie z powszechnie obowiązującymi standardami technologicznymi normami </w:t>
      </w:r>
      <w:r>
        <w:rPr>
          <w:color w:val="000000" w:themeColor="text1"/>
        </w:rPr>
        <w:br/>
      </w:r>
      <w:r w:rsidRPr="002A2B9C">
        <w:rPr>
          <w:color w:val="000000" w:themeColor="text1"/>
        </w:rPr>
        <w:t>i przepisami prawa.</w:t>
      </w:r>
    </w:p>
    <w:p w14:paraId="0A7ECFEB" w14:textId="77777777" w:rsidR="00764BD9" w:rsidRPr="00277D4B" w:rsidRDefault="00764BD9" w:rsidP="00BE7B8F">
      <w:pPr>
        <w:spacing w:line="240" w:lineRule="auto"/>
        <w:rPr>
          <w:bCs/>
          <w:color w:val="000000"/>
          <w:sz w:val="8"/>
        </w:rPr>
      </w:pPr>
    </w:p>
    <w:p w14:paraId="0A7ECFEC" w14:textId="77777777" w:rsidR="00F93354"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2</w:t>
      </w:r>
    </w:p>
    <w:p w14:paraId="0A7ECFED" w14:textId="77777777" w:rsidR="00E8765D"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xml:space="preserve">MIEJSCE </w:t>
      </w:r>
      <w:r w:rsidR="00667ECF" w:rsidRPr="007C5284">
        <w:rPr>
          <w:b/>
          <w:bCs/>
          <w:color w:val="000000"/>
        </w:rPr>
        <w:t>DOSTARCZENIA</w:t>
      </w:r>
      <w:r w:rsidR="00960B3D" w:rsidRPr="007C5284">
        <w:rPr>
          <w:b/>
          <w:bCs/>
          <w:color w:val="000000"/>
        </w:rPr>
        <w:t xml:space="preserve"> </w:t>
      </w:r>
    </w:p>
    <w:p w14:paraId="0A7ECFEE" w14:textId="77777777" w:rsidR="006C515C" w:rsidRDefault="00BC270E" w:rsidP="006C515C">
      <w:pPr>
        <w:numPr>
          <w:ilvl w:val="0"/>
          <w:numId w:val="18"/>
        </w:numPr>
        <w:spacing w:line="240" w:lineRule="auto"/>
        <w:ind w:left="567" w:hanging="567"/>
        <w:rPr>
          <w:color w:val="000000" w:themeColor="text1"/>
        </w:rPr>
      </w:pPr>
      <w:r>
        <w:rPr>
          <w:color w:val="000000" w:themeColor="text1"/>
        </w:rPr>
        <w:t>Sprzedający</w:t>
      </w:r>
      <w:r w:rsidR="00A505D1" w:rsidRPr="006E75A5">
        <w:rPr>
          <w:color w:val="000000" w:themeColor="text1"/>
        </w:rPr>
        <w:t xml:space="preserve"> </w:t>
      </w:r>
      <w:r w:rsidR="00A505D1" w:rsidRPr="006E75A5">
        <w:rPr>
          <w:rFonts w:eastAsia="Arial Unicode MS"/>
          <w:color w:val="000000"/>
        </w:rPr>
        <w:t xml:space="preserve">zobowiązany jest do </w:t>
      </w:r>
      <w:r w:rsidR="00E3229D">
        <w:rPr>
          <w:rFonts w:eastAsia="Arial Unicode MS"/>
          <w:color w:val="000000"/>
        </w:rPr>
        <w:t xml:space="preserve">jednorazowego, lub za zgodą Zamawiającego zrealizowanego w partiach, </w:t>
      </w:r>
      <w:r w:rsidR="00A505D1" w:rsidRPr="006E75A5">
        <w:rPr>
          <w:rFonts w:eastAsia="Arial Unicode MS"/>
          <w:color w:val="000000"/>
        </w:rPr>
        <w:t xml:space="preserve">dostarczenia Przedmiotu Umowy </w:t>
      </w:r>
      <w:r w:rsidR="00A505D1" w:rsidRPr="006E75A5">
        <w:t>na adres:</w:t>
      </w:r>
      <w:r>
        <w:t xml:space="preserve"> </w:t>
      </w:r>
    </w:p>
    <w:p w14:paraId="0A7ECFEF" w14:textId="77777777" w:rsidR="006C515C" w:rsidRPr="00277D4B" w:rsidRDefault="006C515C" w:rsidP="006C515C">
      <w:pPr>
        <w:spacing w:line="240" w:lineRule="auto"/>
        <w:ind w:left="567"/>
        <w:rPr>
          <w:color w:val="000000" w:themeColor="text1"/>
          <w:sz w:val="4"/>
        </w:rPr>
      </w:pPr>
    </w:p>
    <w:p w14:paraId="0A7ECFF0" w14:textId="77777777" w:rsidR="006C515C" w:rsidRPr="00966B01" w:rsidRDefault="00BC270E" w:rsidP="006C515C">
      <w:pPr>
        <w:autoSpaceDE w:val="0"/>
        <w:autoSpaceDN w:val="0"/>
        <w:adjustRightInd w:val="0"/>
        <w:spacing w:line="240" w:lineRule="auto"/>
        <w:ind w:left="567"/>
      </w:pPr>
      <w:r w:rsidRPr="00966B01">
        <w:t>Magazyn Oddziałowy w Sanoku, ul. Rymanowska 45, 38-500 Sanok,</w:t>
      </w:r>
    </w:p>
    <w:p w14:paraId="0A7ECFF1" w14:textId="77777777" w:rsidR="006C515C" w:rsidRPr="00966B01" w:rsidRDefault="00BC270E" w:rsidP="006C515C">
      <w:pPr>
        <w:autoSpaceDE w:val="0"/>
        <w:autoSpaceDN w:val="0"/>
        <w:adjustRightInd w:val="0"/>
        <w:spacing w:line="240" w:lineRule="auto"/>
        <w:ind w:left="567"/>
      </w:pPr>
      <w:r w:rsidRPr="00966B01">
        <w:t>Magazyn Ośrodka Kopalń Łańcut, Krzemienica 1, 37-127 Krzemienica,</w:t>
      </w:r>
    </w:p>
    <w:p w14:paraId="0A7ECFF2" w14:textId="77777777" w:rsidR="006C515C" w:rsidRPr="00E76145" w:rsidRDefault="00BC270E" w:rsidP="006C515C">
      <w:pPr>
        <w:autoSpaceDE w:val="0"/>
        <w:autoSpaceDN w:val="0"/>
        <w:adjustRightInd w:val="0"/>
        <w:spacing w:line="240" w:lineRule="auto"/>
        <w:ind w:left="567"/>
      </w:pPr>
      <w:r w:rsidRPr="00E76145">
        <w:t>Magazyn Ośrodka Kopalń Przemyśl, ul. Jasińskiego 3, 37-700 Przemyśl,</w:t>
      </w:r>
    </w:p>
    <w:p w14:paraId="0A7ECFF3" w14:textId="77777777" w:rsidR="006C515C" w:rsidRDefault="00BC270E" w:rsidP="006C515C">
      <w:pPr>
        <w:autoSpaceDE w:val="0"/>
        <w:autoSpaceDN w:val="0"/>
        <w:adjustRightInd w:val="0"/>
        <w:spacing w:line="240" w:lineRule="auto"/>
        <w:ind w:left="567"/>
      </w:pPr>
      <w:r w:rsidRPr="00E76145">
        <w:lastRenderedPageBreak/>
        <w:t>Magazyn Ośrodka Kopalń Krosno, ul. Stapińskiego 12, 38-400 Krosno,</w:t>
      </w:r>
    </w:p>
    <w:p w14:paraId="0A7ECFF5" w14:textId="51A58D77" w:rsidR="006C515C" w:rsidRPr="006C515C" w:rsidRDefault="00BC270E" w:rsidP="008069B7">
      <w:pPr>
        <w:autoSpaceDE w:val="0"/>
        <w:autoSpaceDN w:val="0"/>
        <w:adjustRightInd w:val="0"/>
        <w:spacing w:line="240" w:lineRule="auto"/>
        <w:ind w:left="567"/>
        <w:rPr>
          <w:color w:val="000000" w:themeColor="text1"/>
        </w:rPr>
      </w:pPr>
      <w:r w:rsidRPr="00966B01">
        <w:t>oraz inne jednostki terenowe</w:t>
      </w:r>
      <w:r w:rsidR="00C7541E">
        <w:t xml:space="preserve"> ORLEN </w:t>
      </w:r>
      <w:r w:rsidRPr="00966B01">
        <w:t>SA Oddział</w:t>
      </w:r>
      <w:r w:rsidR="00D72614">
        <w:t xml:space="preserve"> PGNiG</w:t>
      </w:r>
      <w:r w:rsidRPr="00966B01">
        <w:t xml:space="preserve"> w Sanoku, każdorazowo wskazane w zamówieniu</w:t>
      </w:r>
    </w:p>
    <w:p w14:paraId="0A7ECFF6" w14:textId="36D09DCB" w:rsidR="00A505D1" w:rsidRPr="006E75A5" w:rsidRDefault="00BC270E" w:rsidP="0035027E">
      <w:pPr>
        <w:numPr>
          <w:ilvl w:val="0"/>
          <w:numId w:val="18"/>
        </w:numPr>
        <w:tabs>
          <w:tab w:val="left" w:pos="567"/>
        </w:tabs>
        <w:spacing w:line="240" w:lineRule="auto"/>
        <w:ind w:left="567" w:hanging="567"/>
        <w:rPr>
          <w:color w:val="000000" w:themeColor="text1"/>
        </w:rPr>
      </w:pPr>
      <w:r>
        <w:rPr>
          <w:color w:val="000000"/>
        </w:rPr>
        <w:t>Sprzedający</w:t>
      </w:r>
      <w:r w:rsidRPr="006E75A5">
        <w:rPr>
          <w:color w:val="000000"/>
        </w:rPr>
        <w:t xml:space="preserve"> ma obowiązek zabezpieczenia właściwego sprzętu transportowego do prawidłowego wykonania Przedmiotu Umowy</w:t>
      </w:r>
      <w:ins w:id="0" w:author="Kumięga Sebastian" w:date="2025-08-27T13:22:00Z">
        <w:r w:rsidR="009C744D">
          <w:rPr>
            <w:color w:val="000000"/>
          </w:rPr>
          <w:t xml:space="preserve"> oraz właściwego zabezpieczenia przedmiotu Umowy na czas transportu</w:t>
        </w:r>
      </w:ins>
      <w:r w:rsidRPr="006E75A5">
        <w:rPr>
          <w:color w:val="000000"/>
        </w:rPr>
        <w:t xml:space="preserve">. </w:t>
      </w:r>
    </w:p>
    <w:p w14:paraId="0A7ECFF7" w14:textId="59BDB39A" w:rsidR="00A505D1" w:rsidRPr="006E75A5" w:rsidRDefault="00BC270E" w:rsidP="0035027E">
      <w:pPr>
        <w:numPr>
          <w:ilvl w:val="0"/>
          <w:numId w:val="18"/>
        </w:numPr>
        <w:tabs>
          <w:tab w:val="left" w:pos="567"/>
        </w:tabs>
        <w:spacing w:line="240" w:lineRule="auto"/>
        <w:ind w:left="567" w:hanging="567"/>
        <w:rPr>
          <w:color w:val="000000" w:themeColor="text1"/>
        </w:rPr>
      </w:pPr>
      <w:r w:rsidRPr="006E75A5">
        <w:rPr>
          <w:color w:val="000000" w:themeColor="text1"/>
        </w:rPr>
        <w:t xml:space="preserve">Dostawa odbywać się będzie na koszt i ryzyko </w:t>
      </w:r>
      <w:r w:rsidR="007849D9">
        <w:rPr>
          <w:color w:val="000000" w:themeColor="text1"/>
        </w:rPr>
        <w:t>Sprzedającego</w:t>
      </w:r>
      <w:r w:rsidRPr="006E75A5">
        <w:rPr>
          <w:color w:val="000000" w:themeColor="text1"/>
        </w:rPr>
        <w:t xml:space="preserve"> w formule DDP zgodnie </w:t>
      </w:r>
      <w:r w:rsidRPr="006E75A5">
        <w:rPr>
          <w:color w:val="000000" w:themeColor="text1"/>
        </w:rPr>
        <w:br/>
        <w:t xml:space="preserve">z </w:t>
      </w:r>
      <w:proofErr w:type="spellStart"/>
      <w:r w:rsidRPr="006E75A5">
        <w:rPr>
          <w:color w:val="000000" w:themeColor="text1"/>
        </w:rPr>
        <w:t>Incoterms</w:t>
      </w:r>
      <w:proofErr w:type="spellEnd"/>
      <w:r w:rsidRPr="006E75A5">
        <w:rPr>
          <w:color w:val="000000" w:themeColor="text1"/>
        </w:rPr>
        <w:t xml:space="preserve"> 2020</w:t>
      </w:r>
      <w:ins w:id="1" w:author="Kumięga Sebastian" w:date="2025-08-27T13:35:00Z">
        <w:r w:rsidR="007C4816">
          <w:rPr>
            <w:color w:val="000000" w:themeColor="text1"/>
          </w:rPr>
          <w:t>.</w:t>
        </w:r>
      </w:ins>
      <w:del w:id="2" w:author="Kumięga Sebastian" w:date="2025-08-27T13:35:00Z">
        <w:r w:rsidRPr="006E75A5" w:rsidDel="007C4816">
          <w:rPr>
            <w:color w:val="000000" w:themeColor="text1"/>
          </w:rPr>
          <w:delText xml:space="preserve">, z zastrzeżeniem ust.4. </w:delText>
        </w:r>
      </w:del>
      <w:r w:rsidRPr="006E75A5">
        <w:rPr>
          <w:color w:val="000000" w:themeColor="text1"/>
        </w:rPr>
        <w:tab/>
      </w:r>
    </w:p>
    <w:p w14:paraId="0A7ECFF8" w14:textId="7FC527ED" w:rsidR="00A505D1" w:rsidRPr="008069B7" w:rsidDel="007C4816" w:rsidRDefault="00BC270E" w:rsidP="0035027E">
      <w:pPr>
        <w:numPr>
          <w:ilvl w:val="0"/>
          <w:numId w:val="18"/>
        </w:numPr>
        <w:tabs>
          <w:tab w:val="left" w:pos="567"/>
        </w:tabs>
        <w:spacing w:line="240" w:lineRule="auto"/>
        <w:ind w:left="567" w:hanging="567"/>
        <w:rPr>
          <w:del w:id="3" w:author="Kumięga Sebastian" w:date="2025-08-27T13:35:00Z"/>
          <w:color w:val="000000" w:themeColor="text1"/>
        </w:rPr>
      </w:pPr>
      <w:del w:id="4" w:author="Kumięga Sebastian" w:date="2025-08-27T13:35:00Z">
        <w:r w:rsidRPr="008069B7" w:rsidDel="007C4816">
          <w:rPr>
            <w:color w:val="000000" w:themeColor="text1"/>
          </w:rPr>
          <w:delText xml:space="preserve">Rozładunek Przedmiotu Umowy do poziomu gruntu i ryzyko z nim związane należy do obowiązków </w:delText>
        </w:r>
        <w:r w:rsidR="007849D9" w:rsidRPr="008069B7" w:rsidDel="007C4816">
          <w:rPr>
            <w:color w:val="000000" w:themeColor="text1"/>
          </w:rPr>
          <w:delText>Sprzedającego</w:delText>
        </w:r>
        <w:r w:rsidRPr="008069B7" w:rsidDel="007C4816">
          <w:rPr>
            <w:color w:val="000000" w:themeColor="text1"/>
          </w:rPr>
          <w:delText>.</w:delText>
        </w:r>
      </w:del>
    </w:p>
    <w:p w14:paraId="0A7ECFF9" w14:textId="77777777" w:rsidR="00667ECF" w:rsidRPr="00A505D1" w:rsidRDefault="00BC270E" w:rsidP="0035027E">
      <w:pPr>
        <w:numPr>
          <w:ilvl w:val="0"/>
          <w:numId w:val="18"/>
        </w:numPr>
        <w:tabs>
          <w:tab w:val="left" w:pos="567"/>
        </w:tabs>
        <w:spacing w:line="240" w:lineRule="auto"/>
        <w:ind w:left="567" w:hanging="567"/>
      </w:pPr>
      <w:r w:rsidRPr="006E75A5">
        <w:rPr>
          <w:color w:val="000000"/>
        </w:rPr>
        <w:t xml:space="preserve">W celu ochrony zdrowia i życia pracowników własnych jak i </w:t>
      </w:r>
      <w:r w:rsidR="007849D9">
        <w:rPr>
          <w:color w:val="000000"/>
        </w:rPr>
        <w:t>Sprzedającego</w:t>
      </w:r>
      <w:r w:rsidRPr="006E75A5">
        <w:rPr>
          <w:color w:val="000000"/>
        </w:rPr>
        <w:t xml:space="preserve">, na terenie zakładu </w:t>
      </w:r>
      <w:r w:rsidR="007849D9">
        <w:rPr>
          <w:color w:val="000000"/>
        </w:rPr>
        <w:t>Zamawiającego</w:t>
      </w:r>
      <w:r w:rsidRPr="006E75A5">
        <w:rPr>
          <w:color w:val="000000"/>
        </w:rPr>
        <w:t xml:space="preserve"> (w szczególności podczas rozładunku Przedmiotu Umowy), </w:t>
      </w:r>
      <w:r w:rsidR="007849D9">
        <w:rPr>
          <w:color w:val="000000"/>
        </w:rPr>
        <w:t>Sprzedający</w:t>
      </w:r>
      <w:r w:rsidRPr="006E75A5">
        <w:rPr>
          <w:color w:val="000000"/>
        </w:rPr>
        <w:t xml:space="preserve"> zobowiązuje się do zachowania najwyższej dbałości w zakresie przestrzegania, w trakcie realizacji zadania, przepisów bezpieczeństwa i higieny pracy oraz ochrony przeciwpożarowej zgodnie z ustawą Kodeks Pracy oraz przepisami wykonawczymi, wydanymi na ich podstawie oraz innymi mającymi zastosowanie </w:t>
      </w:r>
      <w:r w:rsidR="00477893">
        <w:rPr>
          <w:color w:val="000000"/>
        </w:rPr>
        <w:br/>
      </w:r>
      <w:r w:rsidRPr="006E75A5">
        <w:rPr>
          <w:color w:val="000000"/>
        </w:rPr>
        <w:t xml:space="preserve">w trakcie realizacji dostawy. </w:t>
      </w:r>
    </w:p>
    <w:p w14:paraId="0A7ECFFA" w14:textId="77777777" w:rsidR="00C02606" w:rsidRPr="00010502" w:rsidRDefault="00C02606" w:rsidP="006A596E">
      <w:pPr>
        <w:spacing w:line="240" w:lineRule="auto"/>
        <w:ind w:left="567" w:hanging="567"/>
        <w:jc w:val="center"/>
        <w:rPr>
          <w:sz w:val="8"/>
        </w:rPr>
      </w:pPr>
    </w:p>
    <w:p w14:paraId="0A7ECFFB" w14:textId="77777777" w:rsidR="00352332" w:rsidRPr="00AD765F" w:rsidRDefault="00BC270E" w:rsidP="00F41C61">
      <w:pPr>
        <w:pStyle w:val="Akapitzlist"/>
        <w:keepNext/>
        <w:keepLines/>
        <w:suppressAutoHyphens/>
        <w:spacing w:line="240" w:lineRule="auto"/>
        <w:ind w:left="567"/>
        <w:jc w:val="center"/>
        <w:outlineLvl w:val="0"/>
        <w:rPr>
          <w:color w:val="000000"/>
        </w:rPr>
      </w:pPr>
      <w:r w:rsidRPr="007C5284">
        <w:rPr>
          <w:b/>
          <w:bCs/>
          <w:color w:val="000000"/>
        </w:rPr>
        <w:t>§</w:t>
      </w:r>
      <w:r w:rsidR="00907437" w:rsidRPr="007C5284">
        <w:rPr>
          <w:b/>
          <w:bCs/>
          <w:color w:val="000000"/>
        </w:rPr>
        <w:t xml:space="preserve"> </w:t>
      </w:r>
      <w:r w:rsidR="00503FDC" w:rsidRPr="007C5284">
        <w:rPr>
          <w:b/>
          <w:bCs/>
          <w:color w:val="000000"/>
        </w:rPr>
        <w:t>3</w:t>
      </w:r>
    </w:p>
    <w:p w14:paraId="0A7ECFFC" w14:textId="77777777" w:rsidR="0092261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TER</w:t>
      </w:r>
      <w:r w:rsidR="00352332" w:rsidRPr="007C5284">
        <w:rPr>
          <w:b/>
          <w:bCs/>
          <w:color w:val="000000"/>
        </w:rPr>
        <w:t>MINY I WARUNKI DOSTAW ORAZ ODBIÓ</w:t>
      </w:r>
      <w:r w:rsidRPr="000117B0">
        <w:rPr>
          <w:b/>
          <w:bCs/>
          <w:color w:val="000000"/>
        </w:rPr>
        <w:t>R DOSTAW</w:t>
      </w:r>
    </w:p>
    <w:p w14:paraId="0A7ECFFD" w14:textId="47641EAC" w:rsidR="00C51BE0" w:rsidRPr="00C51BE0" w:rsidRDefault="00BC270E" w:rsidP="552A0F5C">
      <w:pPr>
        <w:spacing w:line="240" w:lineRule="auto"/>
        <w:ind w:left="567" w:hanging="425"/>
        <w:rPr>
          <w:bCs/>
        </w:rPr>
      </w:pPr>
      <w:r w:rsidRPr="00A73C77">
        <w:rPr>
          <w:rFonts w:eastAsia="Arial Unicode MS"/>
        </w:rPr>
        <w:t>1. Sprzedający</w:t>
      </w:r>
      <w:r w:rsidRPr="00A73C77">
        <w:rPr>
          <w:rFonts w:eastAsia="Arial Unicode MS" w:cs="Arial Unicode MS"/>
        </w:rPr>
        <w:t xml:space="preserve"> w okresie 12 miesięcy od dnia podpisania niniejszej Umowy lub do wyczerpania kwoty, o której mowa w </w:t>
      </w:r>
      <w:r w:rsidRPr="00B97699">
        <w:rPr>
          <w:rFonts w:cs="Arial Unicode MS"/>
        </w:rPr>
        <w:t>§</w:t>
      </w:r>
      <w:r w:rsidR="00B97699">
        <w:rPr>
          <w:rFonts w:cs="Arial Unicode MS"/>
        </w:rPr>
        <w:t xml:space="preserve"> </w:t>
      </w:r>
      <w:r w:rsidR="006B042E" w:rsidRPr="00B97699">
        <w:rPr>
          <w:rFonts w:cs="Arial Unicode MS"/>
        </w:rPr>
        <w:t>4</w:t>
      </w:r>
      <w:r w:rsidRPr="00B97699">
        <w:rPr>
          <w:rFonts w:cs="Arial Unicode MS"/>
        </w:rPr>
        <w:t xml:space="preserve"> ust. 1 </w:t>
      </w:r>
      <w:r w:rsidRPr="00B97699">
        <w:rPr>
          <w:rFonts w:eastAsia="Arial Unicode MS" w:cs="Arial Unicode MS"/>
        </w:rPr>
        <w:t>będzie sprzedawał i dostarczał Kupującemu fabrycznie nowe części zamienne do pomp PWW 1503</w:t>
      </w:r>
      <w:r w:rsidRPr="00C51BE0">
        <w:rPr>
          <w:rFonts w:eastAsia="Arial Unicode MS" w:cs="Arial Unicode MS"/>
          <w:b/>
          <w:bCs/>
        </w:rPr>
        <w:t xml:space="preserve"> </w:t>
      </w:r>
      <w:proofErr w:type="spellStart"/>
      <w:r w:rsidRPr="00A73C77">
        <w:rPr>
          <w:rFonts w:eastAsia="Arial Unicode MS" w:cs="Arial Unicode MS"/>
        </w:rPr>
        <w:t>Amex</w:t>
      </w:r>
      <w:proofErr w:type="spellEnd"/>
      <w:r w:rsidRPr="00A73C77">
        <w:rPr>
          <w:rFonts w:eastAsia="Arial Unicode MS" w:cs="Arial Unicode MS"/>
        </w:rPr>
        <w:t xml:space="preserve">, o których mowa </w:t>
      </w:r>
      <w:r w:rsidRPr="00B97699">
        <w:rPr>
          <w:rFonts w:eastAsia="Arial Unicode MS" w:cs="Arial Unicode MS"/>
        </w:rPr>
        <w:t>w §1 niniejszej Umowy, sukcesywnie w ilościach określonych każdorazowo przez Kupującego, na podstawie zamówienia</w:t>
      </w:r>
      <w:r w:rsidR="00666B71">
        <w:rPr>
          <w:rFonts w:eastAsia="Arial Unicode MS" w:cs="Arial Unicode MS"/>
        </w:rPr>
        <w:t xml:space="preserve">, </w:t>
      </w:r>
      <w:ins w:id="5" w:author="Kumięga Sebastian" w:date="2025-08-22T12:20:00Z">
        <w:r w:rsidR="00666B71">
          <w:rPr>
            <w:rFonts w:eastAsia="Arial Unicode MS" w:cs="Arial Unicode MS"/>
          </w:rPr>
          <w:t>którego wartość każdorazowo będzie wyno</w:t>
        </w:r>
      </w:ins>
      <w:ins w:id="6" w:author="Stańko Kinga" w:date="2025-08-27T10:41:00Z">
        <w:r w:rsidR="00306367">
          <w:rPr>
            <w:rFonts w:eastAsia="Arial Unicode MS" w:cs="Arial Unicode MS"/>
          </w:rPr>
          <w:t>s</w:t>
        </w:r>
      </w:ins>
      <w:ins w:id="7" w:author="Kumięga Sebastian" w:date="2025-08-22T12:20:00Z">
        <w:del w:id="8" w:author="Stańko Kinga" w:date="2025-08-27T10:41:00Z">
          <w:r w:rsidR="00666B71" w:rsidDel="00306367">
            <w:rPr>
              <w:rFonts w:eastAsia="Arial Unicode MS" w:cs="Arial Unicode MS"/>
            </w:rPr>
            <w:delText>c</w:delText>
          </w:r>
        </w:del>
        <w:r w:rsidR="00666B71">
          <w:rPr>
            <w:rFonts w:eastAsia="Arial Unicode MS" w:cs="Arial Unicode MS"/>
          </w:rPr>
          <w:t>ić co najmniej 1000 zł netto (słownie: tysiąc złotych netto)</w:t>
        </w:r>
      </w:ins>
      <w:r w:rsidRPr="00B97699">
        <w:rPr>
          <w:rFonts w:eastAsia="Arial Unicode MS" w:cs="Arial Unicode MS"/>
        </w:rPr>
        <w:t xml:space="preserve"> składanego w następujących formach:</w:t>
      </w:r>
    </w:p>
    <w:p w14:paraId="0A7ECFFE" w14:textId="77777777" w:rsidR="00C51BE0" w:rsidRPr="00C51BE0" w:rsidRDefault="00BC270E" w:rsidP="002E478F">
      <w:pPr>
        <w:numPr>
          <w:ilvl w:val="1"/>
          <w:numId w:val="47"/>
        </w:numPr>
        <w:tabs>
          <w:tab w:val="clear" w:pos="964"/>
          <w:tab w:val="num" w:pos="1080"/>
          <w:tab w:val="num" w:pos="1134"/>
        </w:tabs>
        <w:spacing w:line="240" w:lineRule="auto"/>
        <w:ind w:left="1134" w:hanging="567"/>
      </w:pPr>
      <w:r w:rsidRPr="00C51BE0">
        <w:t xml:space="preserve">zamówienia elektronicznego – w formie dokumentu elektronicznego                                        w powszechnie rozpoznawalnym formacie (txt, </w:t>
      </w:r>
      <w:proofErr w:type="spellStart"/>
      <w:r w:rsidRPr="00C51BE0">
        <w:t>html</w:t>
      </w:r>
      <w:proofErr w:type="spellEnd"/>
      <w:r w:rsidRPr="00C51BE0">
        <w:t xml:space="preserve">, </w:t>
      </w:r>
      <w:proofErr w:type="spellStart"/>
      <w:r w:rsidRPr="00C51BE0">
        <w:t>xml</w:t>
      </w:r>
      <w:proofErr w:type="spellEnd"/>
      <w:r w:rsidRPr="00C51BE0">
        <w:t>) zawierającym oznaczenie towaru, ilość, miejsce oraz terminy wykonania pod adres e - mail: …………………………………..</w:t>
      </w:r>
    </w:p>
    <w:p w14:paraId="0A7ECFFF" w14:textId="77777777" w:rsidR="00C51BE0" w:rsidRPr="00C51BE0" w:rsidRDefault="00BC270E" w:rsidP="002E478F">
      <w:pPr>
        <w:numPr>
          <w:ilvl w:val="1"/>
          <w:numId w:val="47"/>
        </w:numPr>
        <w:tabs>
          <w:tab w:val="clear" w:pos="964"/>
          <w:tab w:val="num" w:pos="1080"/>
          <w:tab w:val="num" w:pos="1134"/>
        </w:tabs>
        <w:spacing w:line="240" w:lineRule="auto"/>
        <w:ind w:left="1134" w:hanging="567"/>
      </w:pPr>
      <w:r w:rsidRPr="00C51BE0">
        <w:t>zamówienia bezpośredniego u przedstawiciela.</w:t>
      </w:r>
    </w:p>
    <w:p w14:paraId="0A7ED000" w14:textId="77777777" w:rsidR="00C51BE0" w:rsidRPr="00C51BE0" w:rsidRDefault="00BC270E" w:rsidP="002E478F">
      <w:pPr>
        <w:numPr>
          <w:ilvl w:val="0"/>
          <w:numId w:val="47"/>
        </w:numPr>
        <w:tabs>
          <w:tab w:val="clear" w:pos="360"/>
          <w:tab w:val="num" w:pos="567"/>
        </w:tabs>
        <w:spacing w:line="240" w:lineRule="auto"/>
        <w:ind w:left="567" w:hanging="567"/>
      </w:pPr>
      <w:r w:rsidRPr="00C51BE0">
        <w:t xml:space="preserve">Miejscem dostarczenia będą jednostki </w:t>
      </w:r>
      <w:r>
        <w:t>ORLEN</w:t>
      </w:r>
      <w:r w:rsidRPr="00C51BE0">
        <w:t xml:space="preserve"> SA Oddział </w:t>
      </w:r>
      <w:r>
        <w:t xml:space="preserve">PGNiG </w:t>
      </w:r>
      <w:r w:rsidRPr="00C51BE0">
        <w:t>w Sanoku, wskazane każdorazowo w zamówieniu.</w:t>
      </w:r>
    </w:p>
    <w:p w14:paraId="0A7ED001" w14:textId="77777777" w:rsidR="00C51BE0" w:rsidRPr="00C51BE0" w:rsidRDefault="00BC270E" w:rsidP="002E478F">
      <w:pPr>
        <w:numPr>
          <w:ilvl w:val="0"/>
          <w:numId w:val="47"/>
        </w:numPr>
        <w:tabs>
          <w:tab w:val="clear" w:pos="360"/>
          <w:tab w:val="num" w:pos="540"/>
          <w:tab w:val="num" w:pos="567"/>
        </w:tabs>
        <w:spacing w:line="240" w:lineRule="auto"/>
        <w:ind w:left="567" w:hanging="567"/>
      </w:pPr>
      <w:r w:rsidRPr="00C51BE0">
        <w:t>Sprzedająca zobowiązuje się do potwierdzenia przyjęcia zamówienia niezwłocznie po otrzymaniu zamówienia, jednak nie później niż w ciągu 2 dni roboczych.</w:t>
      </w:r>
    </w:p>
    <w:p w14:paraId="0A7ED002" w14:textId="77777777" w:rsidR="00C51BE0" w:rsidRPr="00C51BE0" w:rsidRDefault="00BC270E" w:rsidP="002E478F">
      <w:pPr>
        <w:numPr>
          <w:ilvl w:val="0"/>
          <w:numId w:val="47"/>
        </w:numPr>
        <w:tabs>
          <w:tab w:val="clear" w:pos="360"/>
          <w:tab w:val="num" w:pos="540"/>
          <w:tab w:val="num" w:pos="567"/>
        </w:tabs>
        <w:spacing w:line="240" w:lineRule="auto"/>
        <w:ind w:left="567" w:hanging="567"/>
      </w:pPr>
      <w:r w:rsidRPr="00C51BE0">
        <w:t xml:space="preserve">Potwierdzenie przyjęcia zamówienia, o którym mowa w ust. 3 należy zgłosić </w:t>
      </w:r>
      <w:r w:rsidRPr="00C51BE0">
        <w:rPr>
          <w:rFonts w:cs="Times New Roman"/>
        </w:rPr>
        <w:t>Kupującemu</w:t>
      </w:r>
      <w:r w:rsidRPr="00C51BE0">
        <w:t xml:space="preserve"> w formie określonej w ust. 1 powyżej.</w:t>
      </w:r>
    </w:p>
    <w:p w14:paraId="0A7ED003" w14:textId="604933B1" w:rsidR="00C51BE0" w:rsidRPr="00C51BE0" w:rsidRDefault="00BC270E" w:rsidP="002E478F">
      <w:pPr>
        <w:numPr>
          <w:ilvl w:val="0"/>
          <w:numId w:val="47"/>
        </w:numPr>
        <w:tabs>
          <w:tab w:val="clear" w:pos="360"/>
          <w:tab w:val="num" w:pos="540"/>
          <w:tab w:val="num" w:pos="567"/>
        </w:tabs>
        <w:spacing w:line="240" w:lineRule="auto"/>
        <w:ind w:left="567" w:hanging="567"/>
      </w:pPr>
      <w:r w:rsidRPr="00C51BE0">
        <w:t xml:space="preserve">Sprzedający zobowiązuje się zrealizować każde zamówienie w terminie </w:t>
      </w:r>
      <w:ins w:id="9" w:author="Kumięga Sebastian" w:date="2025-08-22T12:46:00Z">
        <w:r w:rsidR="005753F5">
          <w:t>do 10 tygodni</w:t>
        </w:r>
      </w:ins>
      <w:del w:id="10" w:author="Kumięga Sebastian" w:date="2025-08-22T12:46:00Z">
        <w:r w:rsidRPr="00C51BE0" w:rsidDel="005753F5">
          <w:delText>30 dni</w:delText>
        </w:r>
      </w:del>
      <w:r w:rsidRPr="00C51BE0">
        <w:t xml:space="preserve"> od daty potwierdzenia otrzymania zamówienia dla asortymentu  określonego w formularzu cenowym.</w:t>
      </w:r>
    </w:p>
    <w:p w14:paraId="0A7ED004" w14:textId="77777777" w:rsidR="00C51BE0" w:rsidRDefault="00BC270E" w:rsidP="002E478F">
      <w:pPr>
        <w:numPr>
          <w:ilvl w:val="0"/>
          <w:numId w:val="47"/>
        </w:numPr>
        <w:tabs>
          <w:tab w:val="clear" w:pos="360"/>
          <w:tab w:val="num" w:pos="540"/>
          <w:tab w:val="num" w:pos="567"/>
        </w:tabs>
        <w:spacing w:line="240" w:lineRule="auto"/>
        <w:ind w:left="567" w:hanging="567"/>
      </w:pPr>
      <w:r w:rsidRPr="00C51BE0">
        <w:t>W przypadku niemożności realizacji danego zamówienia we wskazanym w Umowie terminie, w wyniku wystąpienia okoliczności, za które żadna ze Stron Umowy nie ponosi odpowiedzialności, Strony mogą uzgodnić inny technicznie uzasadniony termin realizacji zamówienia.</w:t>
      </w:r>
    </w:p>
    <w:p w14:paraId="0A7ED005" w14:textId="26D83B8C" w:rsidR="00375027" w:rsidRPr="00C51BE0" w:rsidRDefault="00BC270E" w:rsidP="002E478F">
      <w:pPr>
        <w:pStyle w:val="Tekstpodstawowywcity2"/>
        <w:numPr>
          <w:ilvl w:val="0"/>
          <w:numId w:val="47"/>
        </w:numPr>
        <w:tabs>
          <w:tab w:val="clear" w:pos="360"/>
          <w:tab w:val="num" w:pos="567"/>
        </w:tabs>
        <w:spacing w:after="0" w:line="240" w:lineRule="auto"/>
        <w:ind w:left="567" w:hanging="567"/>
      </w:pPr>
      <w:r>
        <w:t>Zamawiający</w:t>
      </w:r>
      <w:r w:rsidRPr="006E75A5">
        <w:t xml:space="preserve"> przewiduje możliwość przedłużenia okresu obowiązywania Umowy maksymalnie o 6 (sześć) miesięcy w sytuacji, gdy w okresie obowiązywania Umowy nie zostaną wyczerpane w całości o środki, o których mowa w § 4 ust. 1</w:t>
      </w:r>
      <w:r w:rsidR="00B97699">
        <w:t xml:space="preserve"> </w:t>
      </w:r>
      <w:r w:rsidRPr="006E75A5">
        <w:t xml:space="preserve"> Umowy. Przedłużenie Umowy może nastąpić w drodze aneksu do Umowy.</w:t>
      </w:r>
    </w:p>
    <w:p w14:paraId="0A7ED006" w14:textId="348A0296" w:rsidR="00C51BE0" w:rsidRPr="00C51BE0" w:rsidRDefault="00BC270E" w:rsidP="002E478F">
      <w:pPr>
        <w:numPr>
          <w:ilvl w:val="0"/>
          <w:numId w:val="47"/>
        </w:numPr>
        <w:tabs>
          <w:tab w:val="clear" w:pos="360"/>
          <w:tab w:val="num" w:pos="540"/>
          <w:tab w:val="num" w:pos="567"/>
        </w:tabs>
        <w:spacing w:line="240" w:lineRule="auto"/>
        <w:ind w:left="567" w:hanging="567"/>
      </w:pPr>
      <w:r w:rsidRPr="00C51BE0">
        <w:rPr>
          <w:rFonts w:cs="Times New Roman"/>
        </w:rPr>
        <w:t>Kupujący</w:t>
      </w:r>
      <w:r w:rsidRPr="00C51BE0">
        <w:t xml:space="preserve"> będzie dokonywał jakościowego i ilościowego odbioru danej partii towaru na </w:t>
      </w:r>
      <w:ins w:id="11" w:author="Kumięga Sebastian" w:date="2025-08-22T12:56:00Z">
        <w:r w:rsidR="005753F5">
          <w:t xml:space="preserve">podstawie </w:t>
        </w:r>
      </w:ins>
      <w:r w:rsidRPr="00C51BE0">
        <w:t>zgodnoś</w:t>
      </w:r>
      <w:ins w:id="12" w:author="Kumięga Sebastian" w:date="2025-08-22T12:56:00Z">
        <w:r w:rsidR="005753F5">
          <w:t>ci</w:t>
        </w:r>
      </w:ins>
      <w:del w:id="13" w:author="Kumięga Sebastian" w:date="2025-08-22T12:56:00Z">
        <w:r w:rsidRPr="00C51BE0" w:rsidDel="005753F5">
          <w:delText>ć</w:delText>
        </w:r>
      </w:del>
      <w:r w:rsidRPr="00C51BE0">
        <w:t xml:space="preserve"> z zamówieniem.</w:t>
      </w:r>
    </w:p>
    <w:p w14:paraId="0A7ED007" w14:textId="6B11D8D1" w:rsidR="00C51BE0" w:rsidRPr="00C51BE0" w:rsidRDefault="00BC270E" w:rsidP="002E478F">
      <w:pPr>
        <w:numPr>
          <w:ilvl w:val="0"/>
          <w:numId w:val="47"/>
        </w:numPr>
        <w:tabs>
          <w:tab w:val="clear" w:pos="360"/>
          <w:tab w:val="num" w:pos="540"/>
          <w:tab w:val="num" w:pos="567"/>
        </w:tabs>
        <w:spacing w:line="240" w:lineRule="auto"/>
        <w:ind w:left="567" w:hanging="567"/>
      </w:pPr>
      <w:r w:rsidRPr="00C51BE0">
        <w:t xml:space="preserve">Zgłoszone wady w rozumieniu art. 556 [1] k.c., usterki lub niedobory ilościowe Sprzedający zobowiązuje się usunąć w terminie </w:t>
      </w:r>
      <w:ins w:id="14" w:author="Kumięga Sebastian" w:date="2025-08-22T12:48:00Z">
        <w:r w:rsidR="005753F5">
          <w:t>nie dłuższym niż 6 tygodni</w:t>
        </w:r>
      </w:ins>
      <w:del w:id="15" w:author="Kumięga Sebastian" w:date="2025-08-22T12:48:00Z">
        <w:r w:rsidRPr="00C51BE0" w:rsidDel="005753F5">
          <w:delText>14 dni roboczych</w:delText>
        </w:r>
      </w:del>
      <w:r w:rsidRPr="00C51BE0">
        <w:t xml:space="preserve"> od daty ich zgłoszenia przez Kupującego. Usunięcie wad</w:t>
      </w:r>
      <w:del w:id="16" w:author="Kumięga Sebastian" w:date="2025-08-27T13:37:00Z">
        <w:r w:rsidRPr="00C51BE0" w:rsidDel="007C4816">
          <w:delText>/usterek</w:delText>
        </w:r>
      </w:del>
      <w:r w:rsidRPr="00C51BE0">
        <w:t xml:space="preserve">/niedoborów nastąpi </w:t>
      </w:r>
      <w:del w:id="17" w:author="Kumięga Sebastian" w:date="2025-08-27T13:37:00Z">
        <w:r w:rsidRPr="00C51BE0" w:rsidDel="007C4816">
          <w:delText>wyłącznie</w:delText>
        </w:r>
      </w:del>
      <w:r w:rsidRPr="00C51BE0">
        <w:t xml:space="preserve"> poprzez dostarczenie nowego towaru. </w:t>
      </w:r>
      <w:ins w:id="18" w:author="Kumięga Sebastian" w:date="2025-08-27T13:37:00Z">
        <w:r w:rsidR="007C4816">
          <w:t xml:space="preserve">Kupujący dopuszcza </w:t>
        </w:r>
        <w:r w:rsidR="007C4816">
          <w:lastRenderedPageBreak/>
          <w:t>możliwość naprawy usterek przy czym w terminie nie d</w:t>
        </w:r>
      </w:ins>
      <w:ins w:id="19" w:author="Kumięga Sebastian" w:date="2025-08-27T13:38:00Z">
        <w:r w:rsidR="007C4816">
          <w:t xml:space="preserve">łuższym niż w zdaniu poprzednim niniejszego ustępu. </w:t>
        </w:r>
      </w:ins>
    </w:p>
    <w:p w14:paraId="0A7ED008" w14:textId="5E9C4B44" w:rsidR="00C51BE0" w:rsidRPr="00C51BE0" w:rsidRDefault="00BC270E" w:rsidP="002E478F">
      <w:pPr>
        <w:widowControl w:val="0"/>
        <w:numPr>
          <w:ilvl w:val="0"/>
          <w:numId w:val="47"/>
        </w:numPr>
        <w:tabs>
          <w:tab w:val="clear" w:pos="360"/>
          <w:tab w:val="num" w:pos="567"/>
        </w:tabs>
        <w:spacing w:line="240" w:lineRule="auto"/>
        <w:ind w:left="567" w:hanging="567"/>
        <w:contextualSpacing/>
        <w:rPr>
          <w:smallCaps/>
        </w:rPr>
      </w:pPr>
      <w:r w:rsidRPr="00C51BE0">
        <w:t>Prawo własności Każdej partii towaru przechodzi na Kupującego z chwilą odbioru danej partii towaru. Kupujący ma prawo odmowy odbioru partii towaru w całości</w:t>
      </w:r>
      <w:ins w:id="20" w:author="Kumięga Sebastian" w:date="2025-08-27T13:42:00Z">
        <w:r w:rsidR="007C4816">
          <w:t xml:space="preserve"> lub w części</w:t>
        </w:r>
      </w:ins>
      <w:r w:rsidRPr="00C51BE0">
        <w:t xml:space="preserve">, </w:t>
      </w:r>
      <w:ins w:id="21" w:author="Kumięga Sebastian" w:date="2025-08-27T13:42:00Z">
        <w:r w:rsidR="007C4816">
          <w:t xml:space="preserve">w przypadku gdy dana partia lub </w:t>
        </w:r>
      </w:ins>
      <w:del w:id="22" w:author="Kumięga Sebastian" w:date="2025-08-27T13:42:00Z">
        <w:r w:rsidRPr="00C51BE0" w:rsidDel="007C4816">
          <w:delText>nawet jeżeli tylko</w:delText>
        </w:r>
      </w:del>
      <w:r w:rsidRPr="00C51BE0">
        <w:t xml:space="preserve"> część dostarczonego towaru </w:t>
      </w:r>
      <w:del w:id="23" w:author="Kumięga Sebastian" w:date="2025-08-27T13:43:00Z">
        <w:r w:rsidRPr="00C51BE0" w:rsidDel="007C4816">
          <w:delText>danej partii</w:delText>
        </w:r>
      </w:del>
      <w:r w:rsidRPr="00C51BE0">
        <w:t xml:space="preserve"> posiada wady, usterki lub braki, które ujawniły się w toku odbioru. </w:t>
      </w:r>
    </w:p>
    <w:p w14:paraId="0A7ED009" w14:textId="0B7A3E3F" w:rsidR="00C51BE0" w:rsidRPr="00C51BE0" w:rsidRDefault="00BC270E" w:rsidP="002E478F">
      <w:pPr>
        <w:widowControl w:val="0"/>
        <w:numPr>
          <w:ilvl w:val="0"/>
          <w:numId w:val="47"/>
        </w:numPr>
        <w:tabs>
          <w:tab w:val="clear" w:pos="360"/>
          <w:tab w:val="num" w:pos="567"/>
        </w:tabs>
        <w:spacing w:line="240" w:lineRule="auto"/>
        <w:ind w:left="567" w:hanging="567"/>
        <w:contextualSpacing/>
        <w:rPr>
          <w:smallCaps/>
        </w:rPr>
      </w:pPr>
      <w:r w:rsidRPr="00C51BE0">
        <w:t xml:space="preserve">Postanowienia ust. 8 i 9 niniejszego paragrafu nie ograniczają praw Kupującego do   żądania obniżenia ceny lub odstąpienia od Umowy. </w:t>
      </w:r>
    </w:p>
    <w:p w14:paraId="0A7ED00B" w14:textId="47FD65A8" w:rsidR="00C51BE0" w:rsidRPr="00C51BE0" w:rsidRDefault="00BC270E" w:rsidP="002E478F">
      <w:pPr>
        <w:numPr>
          <w:ilvl w:val="0"/>
          <w:numId w:val="47"/>
        </w:numPr>
        <w:tabs>
          <w:tab w:val="clear" w:pos="360"/>
          <w:tab w:val="num" w:pos="540"/>
          <w:tab w:val="num" w:pos="567"/>
        </w:tabs>
        <w:spacing w:line="240" w:lineRule="auto"/>
        <w:ind w:left="567" w:hanging="567"/>
      </w:pPr>
      <w:r w:rsidRPr="00C51BE0">
        <w:t>Osoby upoważnione do składania zamówień i do przeprowadzenia odbioru ilościowego i jakościowego:</w:t>
      </w:r>
    </w:p>
    <w:p w14:paraId="0A7ED00C" w14:textId="77777777" w:rsidR="00C51BE0" w:rsidRPr="00C51BE0" w:rsidRDefault="00BC270E" w:rsidP="002E478F">
      <w:pPr>
        <w:numPr>
          <w:ilvl w:val="0"/>
          <w:numId w:val="48"/>
        </w:numPr>
        <w:tabs>
          <w:tab w:val="num" w:pos="567"/>
        </w:tabs>
        <w:spacing w:line="240" w:lineRule="auto"/>
        <w:ind w:left="567" w:hanging="567"/>
      </w:pPr>
      <w:r w:rsidRPr="00C51BE0">
        <w:t>………………………………………………………..,</w:t>
      </w:r>
    </w:p>
    <w:p w14:paraId="0A7ED00D" w14:textId="77777777" w:rsidR="00C51BE0" w:rsidRPr="00C51BE0" w:rsidRDefault="00BC270E" w:rsidP="002E478F">
      <w:pPr>
        <w:numPr>
          <w:ilvl w:val="0"/>
          <w:numId w:val="48"/>
        </w:numPr>
        <w:tabs>
          <w:tab w:val="num" w:pos="567"/>
        </w:tabs>
        <w:spacing w:line="240" w:lineRule="auto"/>
        <w:ind w:left="567" w:hanging="567"/>
      </w:pPr>
      <w:r w:rsidRPr="00C51BE0">
        <w:t xml:space="preserve">Kierownicy jednostek, do których dostarczany będzie przedmiot umowy. </w:t>
      </w:r>
    </w:p>
    <w:p w14:paraId="0A7ED00E" w14:textId="77777777" w:rsidR="00C51BE0" w:rsidRPr="00C51BE0" w:rsidRDefault="00BC270E" w:rsidP="002E478F">
      <w:pPr>
        <w:numPr>
          <w:ilvl w:val="0"/>
          <w:numId w:val="47"/>
        </w:numPr>
        <w:tabs>
          <w:tab w:val="clear" w:pos="360"/>
          <w:tab w:val="num" w:pos="540"/>
          <w:tab w:val="num" w:pos="567"/>
        </w:tabs>
        <w:spacing w:line="240" w:lineRule="auto"/>
        <w:ind w:left="567" w:hanging="567"/>
      </w:pPr>
      <w:r w:rsidRPr="00C51BE0">
        <w:t>W przypadku zaistnienia wątpliwości po stronie Sprzedającego, co do uprawnień osoby składającej zamówienie w formie elektronicznej, Sprzedający zobowiązany jest do skontaktowania się z osobą odpowiedzialną za realizację Umowy w celu zweryfikowania prawdziwości otrzymanych danych.</w:t>
      </w:r>
    </w:p>
    <w:p w14:paraId="0A7ED00F" w14:textId="77777777" w:rsidR="00C51BE0" w:rsidRPr="00C51BE0" w:rsidRDefault="00BC270E" w:rsidP="002E478F">
      <w:pPr>
        <w:numPr>
          <w:ilvl w:val="0"/>
          <w:numId w:val="47"/>
        </w:numPr>
        <w:tabs>
          <w:tab w:val="clear" w:pos="360"/>
          <w:tab w:val="num" w:pos="567"/>
        </w:tabs>
        <w:spacing w:line="240" w:lineRule="auto"/>
        <w:ind w:left="567" w:hanging="567"/>
      </w:pPr>
      <w:r w:rsidRPr="00C51BE0">
        <w:t>Wszelkie koszty i ryzyka przypadkowej utraty, zniszczenia lub uszkodzenia do dnia wydania Przedmiotu Umowy, a także koszty i ryzyka dostawy, właściwego zabezpieczenia, ubezpieczenia, transportu, rozładunku, do wskazanej zgodnie z umową lokalizacji w tym również wszelkie opłaty, podatki czy cła obciążają Sprzedającego.</w:t>
      </w:r>
    </w:p>
    <w:p w14:paraId="0A7ED011" w14:textId="6BB2B932" w:rsidR="00945923" w:rsidRPr="008D3054" w:rsidRDefault="00945923" w:rsidP="00BC270E">
      <w:pPr>
        <w:widowControl w:val="0"/>
        <w:tabs>
          <w:tab w:val="left" w:pos="567"/>
        </w:tabs>
        <w:spacing w:line="240" w:lineRule="auto"/>
        <w:ind w:left="567"/>
      </w:pPr>
    </w:p>
    <w:p w14:paraId="0A7ED012" w14:textId="77777777" w:rsidR="00352332"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w:t>
      </w:r>
      <w:r w:rsidR="00907437" w:rsidRPr="007C5284">
        <w:rPr>
          <w:b/>
          <w:bCs/>
          <w:color w:val="000000"/>
        </w:rPr>
        <w:t xml:space="preserve"> </w:t>
      </w:r>
      <w:r w:rsidR="00C737C6" w:rsidRPr="000117B0">
        <w:rPr>
          <w:b/>
          <w:bCs/>
          <w:color w:val="000000"/>
        </w:rPr>
        <w:t>4</w:t>
      </w:r>
    </w:p>
    <w:p w14:paraId="0A7ED013" w14:textId="21B181E2" w:rsidR="00165C7A"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WARUNKI PŁATNOŚCI</w:t>
      </w:r>
    </w:p>
    <w:p w14:paraId="40369236" w14:textId="5D4116F4" w:rsidR="00E11107" w:rsidRPr="001A1753" w:rsidRDefault="00E11107" w:rsidP="001A1753">
      <w:pPr>
        <w:spacing w:line="260" w:lineRule="exact"/>
        <w:rPr>
          <w:b/>
          <w:i/>
        </w:rPr>
      </w:pPr>
      <w:r w:rsidRPr="001A1753">
        <w:rPr>
          <w:b/>
          <w:i/>
        </w:rPr>
        <w:t xml:space="preserve">WARIANT </w:t>
      </w:r>
      <w:r w:rsidR="001A1753">
        <w:rPr>
          <w:b/>
          <w:i/>
        </w:rPr>
        <w:t xml:space="preserve">nr </w:t>
      </w:r>
      <w:r w:rsidRPr="001A1753">
        <w:rPr>
          <w:b/>
          <w:i/>
        </w:rPr>
        <w:t>1</w:t>
      </w:r>
    </w:p>
    <w:p w14:paraId="089408B9" w14:textId="5DF30CCE" w:rsidR="00E11107" w:rsidRPr="001A1753" w:rsidRDefault="00E11107" w:rsidP="001A1753">
      <w:pPr>
        <w:spacing w:line="260" w:lineRule="exact"/>
      </w:pPr>
      <w:r w:rsidRPr="001A1753">
        <w:rPr>
          <w:i/>
          <w:color w:val="000000" w:themeColor="text1"/>
        </w:rPr>
        <w:t>ust. 1-</w:t>
      </w:r>
      <w:r w:rsidR="00A1240D" w:rsidRPr="001A1753">
        <w:rPr>
          <w:i/>
          <w:color w:val="000000" w:themeColor="text1"/>
        </w:rPr>
        <w:t>1</w:t>
      </w:r>
      <w:r w:rsidR="008069B7">
        <w:rPr>
          <w:i/>
          <w:color w:val="000000" w:themeColor="text1"/>
        </w:rPr>
        <w:t>7</w:t>
      </w:r>
      <w:r w:rsidRPr="001A1753">
        <w:rPr>
          <w:i/>
          <w:color w:val="000000" w:themeColor="text1"/>
        </w:rPr>
        <w:t xml:space="preserve"> poniżej dotyczą wykonawców spoza GK Zamawiającego oraz spółek z GK Zamawiającego, wyłącznie w sytuacji, gdy w ramach postępowania weźmie udział przynajmniej jeden podmiot spoza GK Zamawiającego.</w:t>
      </w:r>
    </w:p>
    <w:p w14:paraId="31D08A4D" w14:textId="77777777" w:rsidR="00E11107" w:rsidRPr="000117B0" w:rsidRDefault="00E11107" w:rsidP="000117B0">
      <w:pPr>
        <w:pStyle w:val="Akapitzlist"/>
        <w:keepNext/>
        <w:keepLines/>
        <w:suppressAutoHyphens/>
        <w:spacing w:line="240" w:lineRule="auto"/>
        <w:ind w:left="567"/>
        <w:jc w:val="center"/>
        <w:outlineLvl w:val="0"/>
        <w:rPr>
          <w:b/>
          <w:bCs/>
          <w:color w:val="000000"/>
        </w:rPr>
      </w:pPr>
    </w:p>
    <w:p w14:paraId="0A7ED014" w14:textId="2286B6C8" w:rsidR="00A505D1" w:rsidRDefault="00BC270E" w:rsidP="00046A86">
      <w:pPr>
        <w:pStyle w:val="Akapitzlist"/>
        <w:numPr>
          <w:ilvl w:val="0"/>
          <w:numId w:val="3"/>
        </w:numPr>
        <w:spacing w:line="240" w:lineRule="auto"/>
        <w:ind w:left="567" w:hanging="567"/>
      </w:pPr>
      <w:r w:rsidRPr="00A505D1">
        <w:t>Z tytułu należytego zgodnie z umową wykonania Pr</w:t>
      </w:r>
      <w:r w:rsidR="00FB72CB">
        <w:t xml:space="preserve">zedmiotu Umowy przez </w:t>
      </w:r>
      <w:r w:rsidR="000E75CE">
        <w:t>Sprzedającego</w:t>
      </w:r>
      <w:r w:rsidRPr="00A505D1">
        <w:t>, tj. dostawy całości Przedmiotu Umowy bez wad i uster</w:t>
      </w:r>
      <w:r w:rsidR="00FB72CB">
        <w:t xml:space="preserve">ek, </w:t>
      </w:r>
      <w:r w:rsidR="00AB4B54">
        <w:t>Zamawiający</w:t>
      </w:r>
      <w:r w:rsidR="00FB72CB">
        <w:t xml:space="preserve"> zobowiązuje się do </w:t>
      </w:r>
      <w:r w:rsidRPr="00A505D1">
        <w:t xml:space="preserve">zapłaty na rzecz </w:t>
      </w:r>
      <w:r w:rsidR="007849D9">
        <w:t>Sprzedającego</w:t>
      </w:r>
      <w:r w:rsidRPr="00A505D1">
        <w:t xml:space="preserve"> ceny w kwocie netto ………………………......... PLN (słownie …………………………………...)</w:t>
      </w:r>
      <w:r w:rsidR="004D3754">
        <w:t xml:space="preserve"> zgodnie ze złożoną ofertą zawierającą formularz cenowy (załącznik nr 1) obejmujące ceny jednostkowe części objętych opisem przedmiotu zamówienia  – załącznik nr 2</w:t>
      </w:r>
      <w:r w:rsidRPr="00A505D1">
        <w:t>. Należny podatek VAT zostanie naliczony zgodnie z obowiązującymi przepisami w dniu powstania obowiązku podatkowego.</w:t>
      </w:r>
    </w:p>
    <w:p w14:paraId="0A7ED016" w14:textId="66BBC931" w:rsidR="00A505D1" w:rsidRDefault="00BC270E" w:rsidP="00A505D1">
      <w:pPr>
        <w:numPr>
          <w:ilvl w:val="0"/>
          <w:numId w:val="3"/>
        </w:numPr>
        <w:spacing w:line="240" w:lineRule="auto"/>
        <w:ind w:left="567" w:hanging="567"/>
      </w:pPr>
      <w:r w:rsidRPr="00A505D1">
        <w:t xml:space="preserve">Wynagrodzenie za wykonanie Przedmiotu Umowy uwzględnia wszelkie koszty związane z realizacją zamówienia </w:t>
      </w:r>
      <w:r w:rsidRPr="006E75A5">
        <w:t>określonego w § 1 niniejszej Umowy, w szczególności koszty dostawy, opakowania, transportu, rozładunku, ubezpieczenia</w:t>
      </w:r>
      <w:ins w:id="24" w:author="Kumięga Sebastian" w:date="2025-08-27T13:44:00Z">
        <w:r w:rsidR="00777DF6">
          <w:t xml:space="preserve"> z zastrzeżeniem postanowień </w:t>
        </w:r>
      </w:ins>
      <w:ins w:id="25" w:author="Kumięga Sebastian" w:date="2025-08-27T13:45:00Z">
        <w:r w:rsidR="00777DF6">
          <w:t>§ 2 ust. 2 i 3</w:t>
        </w:r>
      </w:ins>
      <w:del w:id="26" w:author="Kumięga Sebastian" w:date="2025-08-27T13:44:00Z">
        <w:r w:rsidRPr="006E75A5" w:rsidDel="00777DF6">
          <w:delText>.</w:delText>
        </w:r>
      </w:del>
    </w:p>
    <w:p w14:paraId="0A7ED018" w14:textId="08926CFF" w:rsidR="00A505D1" w:rsidRPr="006E75A5" w:rsidRDefault="00BC270E" w:rsidP="00BC270E">
      <w:pPr>
        <w:numPr>
          <w:ilvl w:val="0"/>
          <w:numId w:val="3"/>
        </w:numPr>
        <w:spacing w:line="240" w:lineRule="auto"/>
        <w:ind w:left="567" w:hanging="567"/>
      </w:pPr>
      <w:r w:rsidRPr="006E75A5">
        <w:t xml:space="preserve">Cena będzie płatna przelewem na konto </w:t>
      </w:r>
      <w:r w:rsidR="007849D9">
        <w:t>Sprzedającego</w:t>
      </w:r>
      <w:r w:rsidRPr="006E75A5">
        <w:t xml:space="preserve"> wskazane na fakturze </w:t>
      </w:r>
      <w:r w:rsidR="002A640F">
        <w:br/>
      </w:r>
      <w:r w:rsidRPr="00BC270E">
        <w:rPr>
          <w:b/>
          <w:bCs/>
        </w:rPr>
        <w:t xml:space="preserve">w terminie do 30 dni </w:t>
      </w:r>
      <w:r w:rsidRPr="006E75A5">
        <w:t xml:space="preserve">od dnia otrzymania przez </w:t>
      </w:r>
      <w:r w:rsidR="00AB4B54">
        <w:t>Zamawiającego</w:t>
      </w:r>
      <w:r w:rsidRPr="006E75A5">
        <w:t xml:space="preserve"> prawidłowo wystawionej w </w:t>
      </w:r>
      <w:r w:rsidRPr="009D307B">
        <w:rPr>
          <w:iCs/>
        </w:rPr>
        <w:t>PLN</w:t>
      </w:r>
      <w:r w:rsidRPr="006E75A5">
        <w:t xml:space="preserve"> faktury VAT. </w:t>
      </w:r>
    </w:p>
    <w:p w14:paraId="0A7ED019" w14:textId="77777777" w:rsidR="004D30D6" w:rsidRPr="00AD765F" w:rsidRDefault="00BC270E" w:rsidP="004556D2">
      <w:pPr>
        <w:numPr>
          <w:ilvl w:val="0"/>
          <w:numId w:val="3"/>
        </w:numPr>
        <w:spacing w:line="240" w:lineRule="auto"/>
        <w:ind w:left="567" w:hanging="567"/>
      </w:pPr>
      <w:r>
        <w:t>Sprzedający</w:t>
      </w:r>
      <w:r w:rsidR="004E0C7E" w:rsidRPr="00AD765F">
        <w:t xml:space="preserve"> </w:t>
      </w:r>
      <w:r w:rsidR="00D815EA" w:rsidRPr="00AD765F">
        <w:t>zobowiązuje się do umieszczenia na fakturze VAT dodatkowo imienia                     i nazwiska osoby ze strony Zamawiającego wska</w:t>
      </w:r>
      <w:r w:rsidR="0010754A" w:rsidRPr="00AD765F">
        <w:t>zanego w §1</w:t>
      </w:r>
      <w:r w:rsidR="00875588">
        <w:t>4</w:t>
      </w:r>
      <w:r w:rsidR="00D815EA" w:rsidRPr="00AD765F">
        <w:t xml:space="preserve"> ust.</w:t>
      </w:r>
      <w:r w:rsidR="00542C5C">
        <w:t>9</w:t>
      </w:r>
      <w:r w:rsidR="00D815EA" w:rsidRPr="00AD765F">
        <w:t xml:space="preserve"> oraz </w:t>
      </w:r>
      <w:r w:rsidR="0023711D" w:rsidRPr="00AD765F">
        <w:t>numeru Umowy.</w:t>
      </w:r>
    </w:p>
    <w:p w14:paraId="0A7ED01A" w14:textId="77777777" w:rsidR="004D30D6" w:rsidRPr="00AD765F" w:rsidRDefault="00BC270E" w:rsidP="004556D2">
      <w:pPr>
        <w:numPr>
          <w:ilvl w:val="0"/>
          <w:numId w:val="3"/>
        </w:numPr>
        <w:spacing w:line="240" w:lineRule="auto"/>
        <w:ind w:left="567" w:hanging="567"/>
      </w:pPr>
      <w:r w:rsidRPr="00AD765F">
        <w:t xml:space="preserve">Faktury wystawione bezpodstawnie lub nieprawidłowo, w rozumieniu ustawy z dnia 11 marca 2004 r. o podatku od towarów i usług, muszą być niezwłocznie właściwie skorygowane przez </w:t>
      </w:r>
      <w:r w:rsidR="00AD765F">
        <w:t>Sprzedającego</w:t>
      </w:r>
      <w:r w:rsidR="004E0C7E" w:rsidRPr="00AD765F">
        <w:t xml:space="preserve"> </w:t>
      </w:r>
      <w:r w:rsidRPr="00AD765F">
        <w:t>fakturą lub notą korygującą. Okresy płatności rozpoczynają bieg od dnia otrzymania faktury lub noty korygującej.</w:t>
      </w:r>
    </w:p>
    <w:p w14:paraId="0A7ED01B" w14:textId="77777777" w:rsidR="004D30D6" w:rsidRPr="00AD765F" w:rsidRDefault="00BC270E" w:rsidP="004556D2">
      <w:pPr>
        <w:numPr>
          <w:ilvl w:val="0"/>
          <w:numId w:val="3"/>
        </w:numPr>
        <w:spacing w:line="240" w:lineRule="auto"/>
        <w:ind w:left="567" w:hanging="567"/>
      </w:pPr>
      <w:r>
        <w:t>Sprzedający</w:t>
      </w:r>
      <w:r w:rsidR="004E0C7E" w:rsidRPr="00AD765F">
        <w:t xml:space="preserve"> </w:t>
      </w:r>
      <w:r w:rsidR="00D815EA" w:rsidRPr="00AD765F">
        <w:t xml:space="preserve">zobowiązuje się do zamieszczania na fakturach właściwy obowiązujący </w:t>
      </w:r>
      <w:r w:rsidR="000B72A2">
        <w:br/>
      </w:r>
      <w:r w:rsidR="00D815EA" w:rsidRPr="00AD765F">
        <w:t>w dacie wystawienia faktury, symbol kwalifikacji statystycznej Polskiej Klasyfikacji Wyrobów i Usług 2015 albo CN (Nomenklatura scalona). Obowiązek stosowania symboli PKWiU albo CN w szczególności będzie dotyczył wykazu towarów i usług wymienionych w załączniku nr 15 do Ustawy o VAT.</w:t>
      </w:r>
    </w:p>
    <w:p w14:paraId="0A7ED01C" w14:textId="77777777" w:rsidR="00950053" w:rsidRPr="00AD765F" w:rsidRDefault="00BC270E" w:rsidP="004556D2">
      <w:pPr>
        <w:pStyle w:val="Akapitzlist"/>
        <w:numPr>
          <w:ilvl w:val="0"/>
          <w:numId w:val="3"/>
        </w:numPr>
        <w:spacing w:line="240" w:lineRule="auto"/>
        <w:ind w:left="567" w:hanging="567"/>
        <w:contextualSpacing w:val="0"/>
      </w:pPr>
      <w:r w:rsidRPr="00AD765F">
        <w:lastRenderedPageBreak/>
        <w:t>Fakturę VAT należy wystawić na:</w:t>
      </w:r>
    </w:p>
    <w:p w14:paraId="0A7ED01D" w14:textId="77777777" w:rsidR="00950053" w:rsidRPr="00AD765F" w:rsidRDefault="00BC270E" w:rsidP="004A2E2A">
      <w:pPr>
        <w:widowControl w:val="0"/>
        <w:tabs>
          <w:tab w:val="left" w:pos="567"/>
        </w:tabs>
        <w:spacing w:line="240" w:lineRule="auto"/>
        <w:ind w:left="567"/>
        <w:rPr>
          <w:b/>
          <w:bCs/>
          <w:snapToGrid w:val="0"/>
        </w:rPr>
      </w:pPr>
      <w:r w:rsidRPr="00AD765F">
        <w:rPr>
          <w:b/>
          <w:bCs/>
          <w:snapToGrid w:val="0"/>
        </w:rPr>
        <w:t>ORLEN Spółka Akcyjna - Oddział PGNiG w Sanoku</w:t>
      </w:r>
    </w:p>
    <w:p w14:paraId="0A7ED01E" w14:textId="77777777" w:rsidR="00950053" w:rsidRPr="00AD765F" w:rsidRDefault="00BC270E" w:rsidP="004A2E2A">
      <w:pPr>
        <w:widowControl w:val="0"/>
        <w:tabs>
          <w:tab w:val="left" w:pos="567"/>
        </w:tabs>
        <w:spacing w:line="240" w:lineRule="auto"/>
        <w:ind w:left="567"/>
        <w:rPr>
          <w:b/>
          <w:bCs/>
          <w:snapToGrid w:val="0"/>
        </w:rPr>
      </w:pPr>
      <w:r w:rsidRPr="00AD765F">
        <w:rPr>
          <w:b/>
          <w:bCs/>
          <w:snapToGrid w:val="0"/>
        </w:rPr>
        <w:t xml:space="preserve">ul. Chemików 7, </w:t>
      </w:r>
      <w:r w:rsidRPr="00AD765F">
        <w:rPr>
          <w:b/>
          <w:bCs/>
        </w:rPr>
        <w:t>09-411 Płock;</w:t>
      </w:r>
      <w:r w:rsidRPr="00AD765F">
        <w:t xml:space="preserve"> </w:t>
      </w:r>
      <w:r w:rsidRPr="00AD765F">
        <w:rPr>
          <w:b/>
          <w:bCs/>
          <w:snapToGrid w:val="0"/>
        </w:rPr>
        <w:t xml:space="preserve">NIP </w:t>
      </w:r>
      <w:r w:rsidRPr="00AD765F">
        <w:rPr>
          <w:b/>
          <w:bCs/>
        </w:rPr>
        <w:t>7740001454</w:t>
      </w:r>
    </w:p>
    <w:p w14:paraId="0A7ED01F" w14:textId="77777777" w:rsidR="00950053" w:rsidRPr="00AD765F" w:rsidRDefault="00BC270E" w:rsidP="552A0F5C">
      <w:pPr>
        <w:widowControl w:val="0"/>
        <w:tabs>
          <w:tab w:val="left" w:pos="567"/>
        </w:tabs>
        <w:spacing w:line="240" w:lineRule="auto"/>
        <w:ind w:left="567"/>
        <w:rPr>
          <w:snapToGrid w:val="0"/>
        </w:rPr>
      </w:pPr>
      <w:r w:rsidRPr="00AD765F">
        <w:rPr>
          <w:snapToGrid w:val="0"/>
        </w:rPr>
        <w:t>i dostarczyć na adres:</w:t>
      </w:r>
    </w:p>
    <w:p w14:paraId="0A7ED020" w14:textId="77777777" w:rsidR="005853F7" w:rsidRPr="00AD765F" w:rsidRDefault="00BC270E" w:rsidP="552A0F5C">
      <w:pPr>
        <w:widowControl w:val="0"/>
        <w:spacing w:line="240" w:lineRule="auto"/>
        <w:ind w:left="567" w:hanging="567"/>
        <w:rPr>
          <w:snapToGrid w:val="0"/>
        </w:rPr>
      </w:pPr>
      <w:r w:rsidRPr="00AD765F">
        <w:rPr>
          <w:b/>
          <w:bCs/>
          <w:snapToGrid w:val="0"/>
        </w:rPr>
        <w:tab/>
        <w:t>ORLEN S.A. – Oddział Centralny PGNiG w Warszawie</w:t>
      </w:r>
      <w:r w:rsidR="00971669" w:rsidRPr="00AD765F">
        <w:rPr>
          <w:b/>
          <w:bCs/>
          <w:snapToGrid w:val="0"/>
        </w:rPr>
        <w:t xml:space="preserve">, </w:t>
      </w:r>
      <w:r w:rsidR="00EE5709" w:rsidRPr="00AD765F">
        <w:rPr>
          <w:b/>
          <w:bCs/>
          <w:snapToGrid w:val="0"/>
        </w:rPr>
        <w:t xml:space="preserve">ul. M. Kasprzaka 25 </w:t>
      </w:r>
      <w:r w:rsidR="00EE5709" w:rsidRPr="00AD765F">
        <w:rPr>
          <w:b/>
          <w:snapToGrid w:val="0"/>
        </w:rPr>
        <w:br/>
      </w:r>
      <w:r w:rsidR="00EE5709" w:rsidRPr="00AD765F">
        <w:rPr>
          <w:b/>
          <w:bCs/>
          <w:snapToGrid w:val="0"/>
        </w:rPr>
        <w:t>01-224 Warszawa</w:t>
      </w:r>
      <w:r w:rsidR="00971669" w:rsidRPr="00AD765F">
        <w:rPr>
          <w:b/>
          <w:bCs/>
          <w:snapToGrid w:val="0"/>
        </w:rPr>
        <w:t xml:space="preserve"> </w:t>
      </w:r>
      <w:r w:rsidR="00EE5709" w:rsidRPr="00AD765F">
        <w:rPr>
          <w:snapToGrid w:val="0"/>
        </w:rPr>
        <w:t xml:space="preserve">lub w formie elektronicznej na </w:t>
      </w:r>
      <w:hyperlink r:id="rId11" w:history="1">
        <w:r w:rsidR="00EE5709" w:rsidRPr="00AD765F">
          <w:rPr>
            <w:rStyle w:val="Hipercze"/>
            <w:snapToGrid w:val="0"/>
          </w:rPr>
          <w:t>efaktura@pgnig.pl</w:t>
        </w:r>
      </w:hyperlink>
      <w:r w:rsidRPr="00AD765F">
        <w:rPr>
          <w:snapToGrid w:val="0"/>
        </w:rPr>
        <w:t xml:space="preserve">, przy czym </w:t>
      </w:r>
      <w:r w:rsidR="00C06452" w:rsidRPr="00AD765F">
        <w:rPr>
          <w:snapToGrid w:val="0"/>
        </w:rPr>
        <w:br/>
      </w:r>
      <w:r w:rsidRPr="00AD765F">
        <w:t>w przypadku faktur w formie elektronicznej Strony ustalają, że:</w:t>
      </w:r>
    </w:p>
    <w:p w14:paraId="0A7ED021" w14:textId="77777777" w:rsidR="005853F7" w:rsidRPr="00AD765F" w:rsidRDefault="00BC270E" w:rsidP="0035027E">
      <w:pPr>
        <w:widowControl w:val="0"/>
        <w:numPr>
          <w:ilvl w:val="0"/>
          <w:numId w:val="11"/>
        </w:numPr>
        <w:tabs>
          <w:tab w:val="left" w:pos="567"/>
          <w:tab w:val="left" w:pos="1134"/>
        </w:tabs>
        <w:suppressAutoHyphens/>
        <w:spacing w:line="240" w:lineRule="auto"/>
        <w:ind w:left="1134" w:hanging="567"/>
        <w:textAlignment w:val="baseline"/>
        <w:rPr>
          <w:lang w:eastAsia="en-US"/>
        </w:rPr>
      </w:pPr>
      <w:r>
        <w:t>Sprzedający</w:t>
      </w:r>
      <w:r w:rsidR="004E0C7E" w:rsidRPr="00AD765F">
        <w:t xml:space="preserve"> </w:t>
      </w:r>
      <w:r w:rsidR="00B47B49" w:rsidRPr="00AD765F">
        <w:rPr>
          <w:lang w:eastAsia="en-US"/>
        </w:rPr>
        <w:t xml:space="preserve">będzie przesyłać faktury drogą elektroniczną jako załącznik do wiadomości w postaci zabezpieczonego przed edycją pliku w formacie PDF przy zapewnieniu ich autentyczności pochodzenia, integralności treści i czytelności; </w:t>
      </w:r>
    </w:p>
    <w:p w14:paraId="0A7ED022" w14:textId="77777777" w:rsidR="005853F7" w:rsidRPr="00AD765F"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r>
        <w:t>Sprzedający</w:t>
      </w:r>
      <w:r w:rsidR="004E0C7E" w:rsidRPr="00AD765F">
        <w:t xml:space="preserve"> </w:t>
      </w:r>
      <w:r w:rsidR="00B47B49" w:rsidRPr="00AD765F">
        <w:rPr>
          <w:lang w:eastAsia="en-US"/>
        </w:rPr>
        <w:t>oświadcza, że faktury będą przesy</w:t>
      </w:r>
      <w:r w:rsidR="00C251B4" w:rsidRPr="00AD765F">
        <w:rPr>
          <w:lang w:eastAsia="en-US"/>
        </w:rPr>
        <w:t xml:space="preserve">łane z następującego adresu </w:t>
      </w:r>
      <w:r w:rsidR="007D2F23" w:rsidRPr="00AD765F">
        <w:rPr>
          <w:lang w:eastAsia="en-US"/>
        </w:rPr>
        <w:br/>
      </w:r>
      <w:r w:rsidR="00B47B49" w:rsidRPr="00AD765F">
        <w:rPr>
          <w:lang w:eastAsia="en-US"/>
        </w:rPr>
        <w:t xml:space="preserve">e-mail: </w:t>
      </w:r>
      <w:r w:rsidR="00B15D53" w:rsidRPr="00AD765F">
        <w:rPr>
          <w:lang w:eastAsia="en-US"/>
        </w:rPr>
        <w:t>……;</w:t>
      </w:r>
    </w:p>
    <w:p w14:paraId="0A7ED023" w14:textId="77777777" w:rsidR="005853F7" w:rsidRPr="00AD765F"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r w:rsidRPr="00AD765F">
        <w:rPr>
          <w:rFonts w:eastAsia="Andale Sans UI"/>
          <w:kern w:val="2"/>
          <w:lang w:eastAsia="en-US" w:bidi="en-US"/>
        </w:rPr>
        <w:t xml:space="preserve">Fakturę uważa się za doręczoną w dniu kiedy wiadomość zostanie poprawnie doręczona do urządzeń brzegowych </w:t>
      </w:r>
      <w:r w:rsidR="00325E9F" w:rsidRPr="00AD765F">
        <w:rPr>
          <w:rFonts w:eastAsia="Andale Sans UI"/>
          <w:kern w:val="2"/>
          <w:lang w:eastAsia="en-US" w:bidi="en-US"/>
        </w:rPr>
        <w:t xml:space="preserve">Zamawiającego </w:t>
      </w:r>
      <w:r w:rsidRPr="00AD765F">
        <w:rPr>
          <w:rFonts w:eastAsia="Andale Sans UI"/>
          <w:kern w:val="2"/>
          <w:lang w:eastAsia="en-US" w:bidi="en-US"/>
        </w:rPr>
        <w:t xml:space="preserve">z w/w adresu </w:t>
      </w:r>
      <w:r w:rsidR="00AD765F">
        <w:t>Sprzedający</w:t>
      </w:r>
      <w:r w:rsidR="004E0C7E" w:rsidRPr="00AD765F">
        <w:t xml:space="preserve"> </w:t>
      </w:r>
      <w:r w:rsidRPr="00AD765F">
        <w:rPr>
          <w:rFonts w:eastAsia="Andale Sans UI"/>
          <w:kern w:val="2"/>
          <w:lang w:eastAsia="en-US" w:bidi="en-US"/>
        </w:rPr>
        <w:t xml:space="preserve">na adres: </w:t>
      </w:r>
      <w:hyperlink r:id="rId12" w:history="1">
        <w:r w:rsidRPr="00AD765F">
          <w:rPr>
            <w:rFonts w:eastAsia="Andale Sans UI"/>
            <w:color w:val="0000FF"/>
            <w:kern w:val="2"/>
            <w:u w:val="single"/>
            <w:lang w:eastAsia="en-US" w:bidi="en-US"/>
          </w:rPr>
          <w:t>efaktura@pgnig.pl</w:t>
        </w:r>
      </w:hyperlink>
      <w:r w:rsidRPr="00AD765F">
        <w:rPr>
          <w:rFonts w:eastAsia="Andale Sans UI"/>
          <w:kern w:val="2"/>
          <w:lang w:eastAsia="en-US" w:bidi="en-US"/>
        </w:rPr>
        <w:t>;</w:t>
      </w:r>
    </w:p>
    <w:p w14:paraId="0A7ED024" w14:textId="77777777" w:rsidR="005853F7" w:rsidRPr="00AD765F"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r w:rsidRPr="00AD765F">
        <w:rPr>
          <w:rFonts w:eastAsia="Andale Sans UI"/>
          <w:kern w:val="2"/>
          <w:lang w:eastAsia="en-US" w:bidi="en-US"/>
        </w:rPr>
        <w:t>Zmiana w/w adresów następuje w drodze zawiadomienia pi</w:t>
      </w:r>
      <w:r w:rsidR="00A619EF" w:rsidRPr="00AD765F">
        <w:rPr>
          <w:rFonts w:eastAsia="Andale Sans UI"/>
          <w:kern w:val="2"/>
          <w:lang w:eastAsia="en-US" w:bidi="en-US"/>
        </w:rPr>
        <w:t>semnego na adres wskazany w § 9</w:t>
      </w:r>
      <w:r w:rsidRPr="00AD765F">
        <w:rPr>
          <w:rFonts w:eastAsia="Andale Sans UI"/>
          <w:kern w:val="2"/>
          <w:lang w:eastAsia="en-US" w:bidi="en-US"/>
        </w:rPr>
        <w:t xml:space="preserve"> ust. 1 Umowy lub wysłanego w formie dokumentowej za pośrednictwem poczty elektronicznej, na adres e – mail wskazany w § </w:t>
      </w:r>
      <w:r w:rsidR="004D6922" w:rsidRPr="00AD765F">
        <w:rPr>
          <w:rFonts w:eastAsia="Andale Sans UI"/>
          <w:kern w:val="2"/>
          <w:lang w:eastAsia="en-US" w:bidi="en-US"/>
        </w:rPr>
        <w:t>1</w:t>
      </w:r>
      <w:r w:rsidR="00330E9A">
        <w:rPr>
          <w:rFonts w:eastAsia="Andale Sans UI"/>
          <w:kern w:val="2"/>
          <w:lang w:eastAsia="en-US" w:bidi="en-US"/>
        </w:rPr>
        <w:t>4</w:t>
      </w:r>
      <w:r w:rsidR="0023711D" w:rsidRPr="00AD765F">
        <w:rPr>
          <w:rFonts w:eastAsia="Andale Sans UI"/>
          <w:kern w:val="2"/>
          <w:lang w:eastAsia="en-US" w:bidi="en-US"/>
        </w:rPr>
        <w:t xml:space="preserve"> ust.</w:t>
      </w:r>
      <w:r w:rsidR="00542C5C">
        <w:rPr>
          <w:rFonts w:eastAsia="Andale Sans UI"/>
          <w:kern w:val="2"/>
          <w:lang w:eastAsia="en-US" w:bidi="en-US"/>
        </w:rPr>
        <w:t>9</w:t>
      </w:r>
      <w:r w:rsidR="0023711D" w:rsidRPr="00AD765F">
        <w:rPr>
          <w:rFonts w:eastAsia="Andale Sans UI"/>
          <w:kern w:val="2"/>
          <w:lang w:eastAsia="en-US" w:bidi="en-US"/>
        </w:rPr>
        <w:t xml:space="preserve"> U</w:t>
      </w:r>
      <w:r w:rsidRPr="00AD765F">
        <w:rPr>
          <w:rFonts w:eastAsia="Andale Sans UI"/>
          <w:kern w:val="2"/>
          <w:lang w:eastAsia="en-US" w:bidi="en-US"/>
        </w:rPr>
        <w:t>mowy i jest skuteczna od następnego dnia roboczego po dacie doręczenia zawiadomienia. Do czasu skutecznego zawiadomienia o zmianie adresu e-mail, faktury wysłane na dotychczasowy adres uznaje się za skutecznie doręczone;</w:t>
      </w:r>
    </w:p>
    <w:p w14:paraId="0A7ED025" w14:textId="77777777" w:rsidR="005853F7" w:rsidRPr="00AD765F"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r w:rsidRPr="00AD765F">
        <w:rPr>
          <w:lang w:eastAsia="en-US"/>
        </w:rPr>
        <w:t>Zamawiający</w:t>
      </w:r>
      <w:r w:rsidR="00B47B49" w:rsidRPr="00AD765F">
        <w:rPr>
          <w:lang w:eastAsia="en-US"/>
        </w:rPr>
        <w:t xml:space="preserve"> </w:t>
      </w:r>
      <w:r w:rsidR="00B47B49" w:rsidRPr="00AD765F">
        <w:rPr>
          <w:rFonts w:eastAsia="Andale Sans UI"/>
          <w:kern w:val="2"/>
          <w:lang w:eastAsia="en-US" w:bidi="en-US"/>
        </w:rPr>
        <w:t>ma prawo do cofn</w:t>
      </w:r>
      <w:r w:rsidR="0023711D" w:rsidRPr="00AD765F">
        <w:rPr>
          <w:rFonts w:eastAsia="Andale Sans UI"/>
          <w:kern w:val="2"/>
          <w:lang w:eastAsia="en-US" w:bidi="en-US"/>
        </w:rPr>
        <w:t xml:space="preserve">ięcia </w:t>
      </w:r>
      <w:r w:rsidR="00B47B49" w:rsidRPr="00AD765F">
        <w:rPr>
          <w:rFonts w:eastAsia="Andale Sans UI"/>
          <w:kern w:val="2"/>
          <w:lang w:eastAsia="en-US" w:bidi="en-US"/>
        </w:rPr>
        <w:t xml:space="preserve">zgody na wystawiania faktur w postaci elektronicznej, w formie pisemnej lub w postaci skanu pisma podpisanego przez osoby upoważnione do reprezentacji </w:t>
      </w:r>
      <w:r w:rsidR="00325E9F" w:rsidRPr="00AD765F">
        <w:rPr>
          <w:rFonts w:eastAsia="Andale Sans UI"/>
          <w:kern w:val="2"/>
          <w:lang w:eastAsia="en-US" w:bidi="en-US"/>
        </w:rPr>
        <w:t xml:space="preserve">Zamawiającego </w:t>
      </w:r>
      <w:r w:rsidR="00B47B49" w:rsidRPr="00AD765F">
        <w:rPr>
          <w:rFonts w:eastAsia="Andale Sans UI"/>
          <w:kern w:val="2"/>
          <w:lang w:eastAsia="en-US" w:bidi="en-US"/>
        </w:rPr>
        <w:t xml:space="preserve">przesłanego pocztą elektroniczną na adres e – mail, o którym mowa w § </w:t>
      </w:r>
      <w:r w:rsidR="004D6922" w:rsidRPr="00AD765F">
        <w:rPr>
          <w:rFonts w:eastAsia="Andale Sans UI"/>
          <w:kern w:val="2"/>
          <w:lang w:eastAsia="en-US" w:bidi="en-US"/>
        </w:rPr>
        <w:t>1</w:t>
      </w:r>
      <w:r w:rsidR="00330E9A">
        <w:rPr>
          <w:rFonts w:eastAsia="Andale Sans UI"/>
          <w:kern w:val="2"/>
          <w:lang w:eastAsia="en-US" w:bidi="en-US"/>
        </w:rPr>
        <w:t>4</w:t>
      </w:r>
      <w:r w:rsidR="00B47B49" w:rsidRPr="00AD765F">
        <w:rPr>
          <w:rFonts w:eastAsia="Andale Sans UI"/>
          <w:kern w:val="2"/>
          <w:lang w:eastAsia="en-US" w:bidi="en-US"/>
        </w:rPr>
        <w:t xml:space="preserve"> ust. </w:t>
      </w:r>
      <w:r w:rsidR="00542C5C">
        <w:rPr>
          <w:rFonts w:eastAsia="Andale Sans UI"/>
          <w:kern w:val="2"/>
          <w:lang w:eastAsia="en-US" w:bidi="en-US"/>
        </w:rPr>
        <w:t>9</w:t>
      </w:r>
      <w:r w:rsidR="00B47B49" w:rsidRPr="00AD765F">
        <w:rPr>
          <w:rFonts w:eastAsia="Andale Sans UI"/>
          <w:kern w:val="2"/>
          <w:lang w:eastAsia="en-US" w:bidi="en-US"/>
        </w:rPr>
        <w:t xml:space="preserve"> lit b). W razie cofnięcia przez </w:t>
      </w:r>
      <w:r w:rsidRPr="00AD765F">
        <w:rPr>
          <w:rFonts w:eastAsia="Andale Sans UI"/>
          <w:kern w:val="2"/>
          <w:lang w:eastAsia="en-US" w:bidi="en-US"/>
        </w:rPr>
        <w:t>Zamawiającego</w:t>
      </w:r>
      <w:r w:rsidR="00B47B49" w:rsidRPr="00AD765F">
        <w:rPr>
          <w:rFonts w:eastAsia="Andale Sans UI"/>
          <w:kern w:val="2"/>
          <w:lang w:eastAsia="en-US" w:bidi="en-US"/>
        </w:rPr>
        <w:t xml:space="preserve"> zgody, </w:t>
      </w:r>
      <w:r w:rsidR="00AD765F">
        <w:t>Sprzedający</w:t>
      </w:r>
      <w:r w:rsidR="004E0C7E" w:rsidRPr="00AD765F">
        <w:t xml:space="preserve"> </w:t>
      </w:r>
      <w:r w:rsidR="00B47B49" w:rsidRPr="00AD765F">
        <w:rPr>
          <w:rFonts w:eastAsia="Andale Sans UI"/>
          <w:kern w:val="2"/>
          <w:lang w:eastAsia="en-US" w:bidi="en-US"/>
        </w:rPr>
        <w:t xml:space="preserve">traci prawo do wystawiania faktur w formie PDF i przesyłania ich drogą elektroniczną </w:t>
      </w:r>
      <w:r w:rsidR="007D2F23" w:rsidRPr="00AD765F">
        <w:rPr>
          <w:rFonts w:eastAsia="Andale Sans UI"/>
          <w:kern w:val="2"/>
          <w:lang w:eastAsia="en-US" w:bidi="en-US"/>
        </w:rPr>
        <w:br/>
      </w:r>
      <w:r w:rsidR="00B47B49" w:rsidRPr="00AD765F">
        <w:rPr>
          <w:rFonts w:eastAsia="Andale Sans UI"/>
          <w:kern w:val="2"/>
          <w:lang w:eastAsia="en-US" w:bidi="en-US"/>
        </w:rPr>
        <w:t>w terminie od następnego dnia roboczego po dniu, w którym otrzymał zawiadomienie;</w:t>
      </w:r>
    </w:p>
    <w:p w14:paraId="0A7ED026" w14:textId="4D225463" w:rsidR="006D752B" w:rsidRPr="00F82634"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ins w:id="27" w:author="Kumięga Sebastian" w:date="2025-08-27T13:45:00Z"/>
          <w:lang w:eastAsia="en-US"/>
        </w:rPr>
      </w:pPr>
      <w:r w:rsidRPr="00AD765F">
        <w:rPr>
          <w:rFonts w:eastAsia="Andale Sans UI"/>
          <w:kern w:val="2"/>
          <w:lang w:eastAsia="en-US" w:bidi="en-US"/>
        </w:rPr>
        <w:t>Faktury przesłane z naruszeniem ww. zasad dotyczących ich elektronicznego wystawiania i przesyłania, uważa się za niedoręczone.</w:t>
      </w:r>
    </w:p>
    <w:p w14:paraId="390C3D8C" w14:textId="2FF95A77" w:rsidR="00777DF6" w:rsidRPr="00AD765F" w:rsidRDefault="00777DF6"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ins w:id="28" w:author="Kumięga Sebastian" w:date="2025-08-27T13:45:00Z">
        <w:r>
          <w:rPr>
            <w:rFonts w:eastAsia="Andale Sans UI"/>
            <w:kern w:val="2"/>
            <w:lang w:eastAsia="en-US" w:bidi="en-US"/>
          </w:rPr>
          <w:t xml:space="preserve">od dnia </w:t>
        </w:r>
      </w:ins>
      <w:ins w:id="29" w:author="Kumięga Sebastian" w:date="2025-08-27T13:47:00Z">
        <w:r>
          <w:rPr>
            <w:rFonts w:eastAsia="Andale Sans UI"/>
            <w:kern w:val="2"/>
            <w:lang w:eastAsia="en-US" w:bidi="en-US"/>
          </w:rPr>
          <w:t>uruchomienia i funkcjonowania bez zak</w:t>
        </w:r>
      </w:ins>
      <w:ins w:id="30" w:author="Kumięga Sebastian" w:date="2025-08-27T13:48:00Z">
        <w:r>
          <w:rPr>
            <w:rFonts w:eastAsia="Andale Sans UI"/>
            <w:kern w:val="2"/>
            <w:lang w:eastAsia="en-US" w:bidi="en-US"/>
          </w:rPr>
          <w:t xml:space="preserve">łóceń </w:t>
        </w:r>
      </w:ins>
      <w:ins w:id="31" w:author="Kumięga Sebastian" w:date="2025-08-27T13:45:00Z">
        <w:r>
          <w:rPr>
            <w:rFonts w:eastAsia="Andale Sans UI"/>
            <w:kern w:val="2"/>
            <w:lang w:eastAsia="en-US" w:bidi="en-US"/>
          </w:rPr>
          <w:t>obowi</w:t>
        </w:r>
      </w:ins>
      <w:ins w:id="32" w:author="Kumięga Sebastian" w:date="2025-08-27T13:46:00Z">
        <w:r>
          <w:rPr>
            <w:rFonts w:eastAsia="Andale Sans UI"/>
            <w:kern w:val="2"/>
            <w:lang w:eastAsia="en-US" w:bidi="en-US"/>
          </w:rPr>
          <w:t xml:space="preserve">ązkowego Systemu </w:t>
        </w:r>
        <w:proofErr w:type="spellStart"/>
        <w:r>
          <w:rPr>
            <w:rFonts w:eastAsia="Andale Sans UI"/>
            <w:kern w:val="2"/>
            <w:lang w:eastAsia="en-US" w:bidi="en-US"/>
          </w:rPr>
          <w:t>KSeF</w:t>
        </w:r>
        <w:proofErr w:type="spellEnd"/>
        <w:r>
          <w:rPr>
            <w:rFonts w:eastAsia="Andale Sans UI"/>
            <w:kern w:val="2"/>
            <w:lang w:eastAsia="en-US" w:bidi="en-US"/>
          </w:rPr>
          <w:t xml:space="preserve"> (</w:t>
        </w:r>
      </w:ins>
      <w:ins w:id="33" w:author="Kumięga Sebastian" w:date="2025-08-27T13:47:00Z">
        <w:r>
          <w:rPr>
            <w:rFonts w:eastAsia="Andale Sans UI"/>
            <w:kern w:val="2"/>
            <w:lang w:eastAsia="en-US" w:bidi="en-US"/>
          </w:rPr>
          <w:t>01/</w:t>
        </w:r>
      </w:ins>
      <w:ins w:id="34" w:author="Kumięga Sebastian" w:date="2025-08-27T13:48:00Z">
        <w:r>
          <w:rPr>
            <w:rFonts w:eastAsia="Andale Sans UI"/>
            <w:kern w:val="2"/>
            <w:lang w:eastAsia="en-US" w:bidi="en-US"/>
          </w:rPr>
          <w:t>04/2026) faktury będą dostarczan</w:t>
        </w:r>
      </w:ins>
      <w:ins w:id="35" w:author="Kumięga Sebastian" w:date="2025-08-27T13:49:00Z">
        <w:r>
          <w:rPr>
            <w:rFonts w:eastAsia="Andale Sans UI"/>
            <w:kern w:val="2"/>
            <w:lang w:eastAsia="en-US" w:bidi="en-US"/>
          </w:rPr>
          <w:t xml:space="preserve">e za pomocą tego systemu, datą doręczenia będzie data zarejestrowania faktury w Systemie </w:t>
        </w:r>
        <w:proofErr w:type="spellStart"/>
        <w:r>
          <w:rPr>
            <w:rFonts w:eastAsia="Andale Sans UI"/>
            <w:kern w:val="2"/>
            <w:lang w:eastAsia="en-US" w:bidi="en-US"/>
          </w:rPr>
          <w:t>KSeF</w:t>
        </w:r>
        <w:proofErr w:type="spellEnd"/>
        <w:r>
          <w:rPr>
            <w:rFonts w:eastAsia="Andale Sans UI"/>
            <w:kern w:val="2"/>
            <w:lang w:eastAsia="en-US" w:bidi="en-US"/>
          </w:rPr>
          <w:t>.</w:t>
        </w:r>
      </w:ins>
    </w:p>
    <w:p w14:paraId="0A7ED027" w14:textId="77777777" w:rsidR="00957DE1" w:rsidRPr="00AD765F" w:rsidRDefault="00BC270E" w:rsidP="004556D2">
      <w:pPr>
        <w:widowControl w:val="0"/>
        <w:numPr>
          <w:ilvl w:val="0"/>
          <w:numId w:val="3"/>
        </w:numPr>
        <w:spacing w:line="240" w:lineRule="auto"/>
        <w:ind w:left="567" w:hanging="567"/>
      </w:pPr>
      <w:r>
        <w:t>Sprzedający</w:t>
      </w:r>
      <w:r w:rsidR="004E0C7E" w:rsidRPr="00AD765F">
        <w:t xml:space="preserve"> </w:t>
      </w:r>
      <w:r w:rsidR="00B47B49" w:rsidRPr="00AD765F">
        <w:rPr>
          <w:snapToGrid w:val="0"/>
        </w:rPr>
        <w:t xml:space="preserve">może wysłać ustrukturyzowaną fakturę elektroniczną za pośrednictwem wybranego Brokera PEF (Platforma Elektronicznego Fakturowania) dostępnego na stronie </w:t>
      </w:r>
      <w:hyperlink r:id="rId13" w:history="1">
        <w:r w:rsidR="00B47B49" w:rsidRPr="00AD765F">
          <w:rPr>
            <w:rStyle w:val="Hipercze"/>
            <w:snapToGrid w:val="0"/>
          </w:rPr>
          <w:t>www.efaktura.gov.pl</w:t>
        </w:r>
      </w:hyperlink>
      <w:r w:rsidR="00B47B49" w:rsidRPr="000117B0">
        <w:t>.</w:t>
      </w:r>
    </w:p>
    <w:p w14:paraId="0A7ED028" w14:textId="77777777" w:rsidR="00A43A5F" w:rsidRPr="00AD765F" w:rsidRDefault="00BC270E" w:rsidP="004556D2">
      <w:pPr>
        <w:widowControl w:val="0"/>
        <w:numPr>
          <w:ilvl w:val="0"/>
          <w:numId w:val="3"/>
        </w:numPr>
        <w:tabs>
          <w:tab w:val="left" w:pos="540"/>
        </w:tabs>
        <w:spacing w:line="240" w:lineRule="auto"/>
        <w:ind w:left="567" w:hanging="567"/>
      </w:pPr>
      <w:r w:rsidRPr="00AD765F">
        <w:t>Ustrukturyzowana faktura elektroniczna powinna zawierać dane wymagane przepisami</w:t>
      </w:r>
      <w:r w:rsidR="00EA3E77" w:rsidRPr="00AD765F">
        <w:t xml:space="preserve"> </w:t>
      </w:r>
      <w:r w:rsidRPr="00AD765F">
        <w:t>o podatku od towarów i usług oraz dane zawierające:</w:t>
      </w:r>
    </w:p>
    <w:p w14:paraId="0A7ED029" w14:textId="77777777" w:rsidR="00A43A5F" w:rsidRPr="00AD765F" w:rsidRDefault="00BC270E" w:rsidP="004556D2">
      <w:pPr>
        <w:widowControl w:val="0"/>
        <w:numPr>
          <w:ilvl w:val="0"/>
          <w:numId w:val="6"/>
        </w:numPr>
        <w:tabs>
          <w:tab w:val="left" w:pos="540"/>
        </w:tabs>
        <w:spacing w:line="240" w:lineRule="auto"/>
        <w:ind w:left="993" w:hanging="426"/>
      </w:pPr>
      <w:r w:rsidRPr="00AD765F">
        <w:t>informacje dotyczące odbiorcy płatności,</w:t>
      </w:r>
    </w:p>
    <w:p w14:paraId="0A7ED02A" w14:textId="77777777" w:rsidR="00A43A5F" w:rsidRPr="00AD765F" w:rsidRDefault="00BC270E" w:rsidP="004556D2">
      <w:pPr>
        <w:widowControl w:val="0"/>
        <w:numPr>
          <w:ilvl w:val="0"/>
          <w:numId w:val="6"/>
        </w:numPr>
        <w:tabs>
          <w:tab w:val="left" w:pos="540"/>
        </w:tabs>
        <w:spacing w:line="240" w:lineRule="auto"/>
        <w:ind w:left="993" w:hanging="426"/>
      </w:pPr>
      <w:r w:rsidRPr="00AD765F">
        <w:t>wskazanie umowy zamówienia niepublicznego</w:t>
      </w:r>
      <w:r w:rsidR="00F221B1" w:rsidRPr="00AD765F">
        <w:t>.</w:t>
      </w:r>
    </w:p>
    <w:p w14:paraId="0A7ED02B" w14:textId="77777777" w:rsidR="00254F1D" w:rsidRPr="00AD765F" w:rsidRDefault="00BC270E" w:rsidP="004556D2">
      <w:pPr>
        <w:widowControl w:val="0"/>
        <w:numPr>
          <w:ilvl w:val="0"/>
          <w:numId w:val="3"/>
        </w:numPr>
        <w:tabs>
          <w:tab w:val="left" w:pos="540"/>
        </w:tabs>
        <w:spacing w:line="240" w:lineRule="auto"/>
        <w:ind w:left="567" w:hanging="567"/>
      </w:pPr>
      <w:r w:rsidRPr="00AD765F">
        <w:tab/>
        <w:t xml:space="preserve">Za dzień dokonania płatności przyjmuje się datę obciążenia rachunku bankowego </w:t>
      </w:r>
      <w:r w:rsidR="00E77658" w:rsidRPr="00AD765F">
        <w:t xml:space="preserve">Zamawiającego </w:t>
      </w:r>
      <w:r w:rsidR="00655A02" w:rsidRPr="00AD765F">
        <w:t>w związku ze złożeniem dyspozycji polecenia przelewu w celu dokonania płatności</w:t>
      </w:r>
      <w:r w:rsidRPr="00AD765F">
        <w:t>.</w:t>
      </w:r>
      <w:r w:rsidR="00092F93" w:rsidRPr="00AD765F">
        <w:t xml:space="preserve"> </w:t>
      </w:r>
    </w:p>
    <w:p w14:paraId="0A7ED02C" w14:textId="77777777" w:rsidR="00F221B1" w:rsidRPr="00AD765F" w:rsidRDefault="00BC270E" w:rsidP="004556D2">
      <w:pPr>
        <w:widowControl w:val="0"/>
        <w:numPr>
          <w:ilvl w:val="0"/>
          <w:numId w:val="3"/>
        </w:numPr>
        <w:tabs>
          <w:tab w:val="left" w:pos="567"/>
        </w:tabs>
        <w:spacing w:line="240" w:lineRule="auto"/>
        <w:ind w:left="567" w:hanging="567"/>
      </w:pPr>
      <w:r w:rsidRPr="00AD765F">
        <w:t>Zamawiający</w:t>
      </w:r>
      <w:r w:rsidR="00B47B49" w:rsidRPr="00AD765F">
        <w:t xml:space="preserve"> oświadcza, że jest czynnym podatnikiem podatku od towarów i usług (nr</w:t>
      </w:r>
      <w:r w:rsidR="00875588">
        <w:t> </w:t>
      </w:r>
      <w:r w:rsidR="00B47B49" w:rsidRPr="00AD765F">
        <w:t>NIP</w:t>
      </w:r>
      <w:r w:rsidR="00971669" w:rsidRPr="00AD765F">
        <w:t xml:space="preserve"> 774</w:t>
      </w:r>
      <w:r w:rsidR="00875588">
        <w:t>-</w:t>
      </w:r>
      <w:r w:rsidR="00971669" w:rsidRPr="00AD765F">
        <w:t>000</w:t>
      </w:r>
      <w:r w:rsidR="00875588">
        <w:t>-</w:t>
      </w:r>
      <w:r w:rsidR="00971669" w:rsidRPr="00AD765F">
        <w:t>14</w:t>
      </w:r>
      <w:r w:rsidR="00875588">
        <w:t>-</w:t>
      </w:r>
      <w:r w:rsidR="00971669" w:rsidRPr="00AD765F">
        <w:t>54</w:t>
      </w:r>
      <w:r w:rsidR="00B47B49" w:rsidRPr="00AD765F">
        <w:t>).</w:t>
      </w:r>
    </w:p>
    <w:p w14:paraId="0A7ED02D" w14:textId="77777777" w:rsidR="00BA2764" w:rsidRPr="00AD765F" w:rsidRDefault="00BC270E" w:rsidP="00875588">
      <w:pPr>
        <w:widowControl w:val="0"/>
        <w:numPr>
          <w:ilvl w:val="0"/>
          <w:numId w:val="3"/>
        </w:numPr>
        <w:spacing w:line="240" w:lineRule="auto"/>
        <w:ind w:left="567" w:hanging="567"/>
      </w:pPr>
      <w:r>
        <w:t>Sprzedający</w:t>
      </w:r>
      <w:r w:rsidR="004E0C7E" w:rsidRPr="00AD765F">
        <w:t xml:space="preserve"> </w:t>
      </w:r>
      <w:r w:rsidR="00D87547" w:rsidRPr="00AD765F">
        <w:t>oświadcza, że jest czynnym podatnikiem podatku od towarów i usług (nr</w:t>
      </w:r>
      <w:r w:rsidR="00875588">
        <w:t> </w:t>
      </w:r>
      <w:r w:rsidR="00D87547" w:rsidRPr="00AD765F">
        <w:t>NIP</w:t>
      </w:r>
      <w:r w:rsidR="007D2F23" w:rsidRPr="00AD765F">
        <w:t xml:space="preserve"> </w:t>
      </w:r>
      <w:r w:rsidR="00C37121" w:rsidRPr="00AD765F">
        <w:t>…</w:t>
      </w:r>
      <w:r w:rsidR="001551E9" w:rsidRPr="00AD765F">
        <w:t>…</w:t>
      </w:r>
      <w:r w:rsidR="00D87547" w:rsidRPr="00AD765F">
        <w:t xml:space="preserve">) i zobowiązuje się do poinformowania </w:t>
      </w:r>
      <w:r w:rsidR="00D815EA" w:rsidRPr="00AD765F">
        <w:t>Zamawiającego</w:t>
      </w:r>
      <w:r w:rsidR="00D87547" w:rsidRPr="00AD765F">
        <w:t xml:space="preserve"> o wszelkich zmianach jego statusu podatnika podatku od towarów i usług w trakcie trwania umowy, tj. o rezygnacji ze statusu czynnego podatnika podatku od towarów i usług lub wykreślenia go z listy podatników podatku od towarów i usług czynnych przez organ podatkowy, najpóźniej w ciągu 3 dni od zaistnienia tego zdarzenia.</w:t>
      </w:r>
    </w:p>
    <w:p w14:paraId="0A7ED02E" w14:textId="77777777" w:rsidR="00BA2764" w:rsidRPr="00AD765F" w:rsidRDefault="00BC270E" w:rsidP="004556D2">
      <w:pPr>
        <w:widowControl w:val="0"/>
        <w:numPr>
          <w:ilvl w:val="0"/>
          <w:numId w:val="3"/>
        </w:numPr>
        <w:tabs>
          <w:tab w:val="left" w:pos="540"/>
        </w:tabs>
        <w:spacing w:line="240" w:lineRule="auto"/>
        <w:ind w:left="567" w:hanging="567"/>
        <w:rPr>
          <w:rFonts w:eastAsia="Arial"/>
          <w:lang w:eastAsia="en-US"/>
        </w:rPr>
      </w:pPr>
      <w:r w:rsidRPr="00AD765F">
        <w:t xml:space="preserve">Strony zgodnie oświadczają, że </w:t>
      </w:r>
      <w:r w:rsidR="005A6E58" w:rsidRPr="00AD765F">
        <w:t>Zamawiający</w:t>
      </w:r>
      <w:r w:rsidRPr="00AD765F">
        <w:t xml:space="preserve"> ma prawo dokonywać wszelkich płatności na rzecz </w:t>
      </w:r>
      <w:r w:rsidR="00AD765F">
        <w:t>Sprzedającego</w:t>
      </w:r>
      <w:r w:rsidR="004E0C7E" w:rsidRPr="00AD765F">
        <w:t xml:space="preserve"> </w:t>
      </w:r>
      <w:r w:rsidRPr="00AD765F">
        <w:t>z zastosowaniem</w:t>
      </w:r>
      <w:r w:rsidRPr="00AD765F">
        <w:rPr>
          <w:color w:val="000000"/>
          <w:spacing w:val="-3"/>
        </w:rPr>
        <w:t xml:space="preserve"> </w:t>
      </w:r>
      <w:r w:rsidRPr="00AD765F">
        <w:t>mechanizmu podzielonej płatności (</w:t>
      </w:r>
      <w:proofErr w:type="spellStart"/>
      <w:r w:rsidRPr="00AD765F">
        <w:t>split</w:t>
      </w:r>
      <w:proofErr w:type="spellEnd"/>
      <w:r w:rsidRPr="00AD765F">
        <w:t xml:space="preserve"> </w:t>
      </w:r>
      <w:proofErr w:type="spellStart"/>
      <w:r w:rsidRPr="00AD765F">
        <w:t>payment</w:t>
      </w:r>
      <w:proofErr w:type="spellEnd"/>
      <w:r w:rsidRPr="00AD765F">
        <w:t>).</w:t>
      </w:r>
      <w:r w:rsidRPr="00AD765F">
        <w:rPr>
          <w:rFonts w:eastAsia="Arial"/>
          <w:lang w:eastAsia="en-US"/>
        </w:rPr>
        <w:t xml:space="preserve"> W przypadku, gdy rachunek </w:t>
      </w:r>
      <w:r w:rsidR="00AD765F">
        <w:t>Sprzedającego</w:t>
      </w:r>
      <w:r w:rsidR="004E0C7E" w:rsidRPr="00AD765F">
        <w:t xml:space="preserve"> </w:t>
      </w:r>
      <w:r w:rsidRPr="00AD765F">
        <w:rPr>
          <w:rFonts w:eastAsia="Arial"/>
          <w:lang w:eastAsia="en-US"/>
        </w:rPr>
        <w:t xml:space="preserve">nie spełnia ww. warunku, </w:t>
      </w:r>
      <w:r w:rsidRPr="00AD765F">
        <w:rPr>
          <w:rFonts w:eastAsia="Arial"/>
          <w:lang w:eastAsia="en-US"/>
        </w:rPr>
        <w:lastRenderedPageBreak/>
        <w:t>opóźnienie w</w:t>
      </w:r>
      <w:r w:rsidR="00AF4394" w:rsidRPr="00AD765F">
        <w:rPr>
          <w:rFonts w:eastAsia="Arial"/>
          <w:lang w:eastAsia="en-US"/>
        </w:rPr>
        <w:t> </w:t>
      </w:r>
      <w:r w:rsidRPr="00AD765F">
        <w:rPr>
          <w:rFonts w:eastAsia="Arial"/>
          <w:lang w:eastAsia="en-US"/>
        </w:rPr>
        <w:t xml:space="preserve">dokonaniu płatności powstałe wskutek braku możliwości realizacji przez </w:t>
      </w:r>
      <w:r w:rsidR="005A6E58" w:rsidRPr="00AD765F">
        <w:rPr>
          <w:rFonts w:eastAsia="Arial"/>
          <w:lang w:eastAsia="en-US"/>
        </w:rPr>
        <w:t>Zamawiającego</w:t>
      </w:r>
      <w:r w:rsidRPr="00AD765F">
        <w:rPr>
          <w:rFonts w:eastAsia="Arial"/>
          <w:lang w:eastAsia="en-US"/>
        </w:rPr>
        <w:t xml:space="preserve"> płatności z zastosowaniem mechanizmu podzielonej płatności </w:t>
      </w:r>
      <w:r w:rsidR="007D2F23" w:rsidRPr="00AD765F">
        <w:rPr>
          <w:rFonts w:eastAsia="Arial"/>
          <w:lang w:eastAsia="en-US"/>
        </w:rPr>
        <w:br/>
      </w:r>
      <w:r w:rsidRPr="00AD765F">
        <w:rPr>
          <w:rFonts w:eastAsia="Arial"/>
          <w:lang w:eastAsia="en-US"/>
        </w:rPr>
        <w:t xml:space="preserve">w ustalonym terminie, nie stanowi dla </w:t>
      </w:r>
      <w:r w:rsidR="00AD765F">
        <w:t>Sprzedającego</w:t>
      </w:r>
      <w:r w:rsidR="004E0C7E" w:rsidRPr="00AD765F">
        <w:t xml:space="preserve"> </w:t>
      </w:r>
      <w:r w:rsidRPr="00AD765F">
        <w:rPr>
          <w:rFonts w:eastAsia="Arial"/>
          <w:lang w:eastAsia="en-US"/>
        </w:rPr>
        <w:t xml:space="preserve">podstawy do żądania od </w:t>
      </w:r>
      <w:r w:rsidR="00E77658" w:rsidRPr="00AD765F">
        <w:rPr>
          <w:rFonts w:eastAsia="Arial"/>
          <w:lang w:eastAsia="en-US"/>
        </w:rPr>
        <w:t xml:space="preserve">Zamawiającego </w:t>
      </w:r>
      <w:r w:rsidRPr="00AD765F">
        <w:rPr>
          <w:rFonts w:eastAsia="Arial"/>
          <w:lang w:eastAsia="en-US"/>
        </w:rPr>
        <w:t>jakichkolwiek odsetek, jak również innych rekompensat / odszkodowań z tytułu dokonania nieterminowej płatności.</w:t>
      </w:r>
    </w:p>
    <w:p w14:paraId="0A7ED02F" w14:textId="77777777" w:rsidR="00A43A5F" w:rsidRPr="00AD765F" w:rsidRDefault="00BC270E" w:rsidP="004556D2">
      <w:pPr>
        <w:numPr>
          <w:ilvl w:val="0"/>
          <w:numId w:val="3"/>
        </w:numPr>
        <w:suppressAutoHyphens/>
        <w:spacing w:line="240" w:lineRule="auto"/>
        <w:ind w:left="567" w:hanging="567"/>
        <w:rPr>
          <w:lang w:eastAsia="ar-SA"/>
        </w:rPr>
      </w:pPr>
      <w:r>
        <w:t>Sprzedający</w:t>
      </w:r>
      <w:r w:rsidR="004E0C7E" w:rsidRPr="00AD765F">
        <w:t xml:space="preserve"> </w:t>
      </w:r>
      <w:r w:rsidR="00D87547" w:rsidRPr="00AD765F">
        <w:rPr>
          <w:lang w:eastAsia="x-none"/>
        </w:rPr>
        <w:t>zapewnia i zobowiązuje się, że rachunek opisany w ust.</w:t>
      </w:r>
      <w:r w:rsidR="00AF4394" w:rsidRPr="000117B0">
        <w:t xml:space="preserve"> </w:t>
      </w:r>
      <w:r w:rsidR="00875588">
        <w:rPr>
          <w:lang w:eastAsia="x-none"/>
        </w:rPr>
        <w:t>5</w:t>
      </w:r>
      <w:r w:rsidR="00D87547" w:rsidRPr="00AD765F">
        <w:rPr>
          <w:lang w:eastAsia="x-none"/>
        </w:rPr>
        <w:t xml:space="preserve"> będzie ujawniony w wykazie, o którym mowa w art. 96b ustawy z dnia 11 marca 2004 r. o podatku od towarów i usług, zwanym dalej „białą listą”. W razie rozbieżności pomiędzy numerem rachunku bankowego </w:t>
      </w:r>
      <w:r>
        <w:t>Sprzedający</w:t>
      </w:r>
      <w:r w:rsidR="004E0C7E" w:rsidRPr="00AD765F">
        <w:t xml:space="preserve"> </w:t>
      </w:r>
      <w:r w:rsidR="00D87547" w:rsidRPr="00AD765F">
        <w:rPr>
          <w:lang w:eastAsia="x-none"/>
        </w:rPr>
        <w:t xml:space="preserve">wskazanego na jakiejkolwiek fakturze wystawionej przez </w:t>
      </w:r>
      <w:r>
        <w:t>Sprzedającego</w:t>
      </w:r>
      <w:r w:rsidR="00D87547" w:rsidRPr="00AD765F">
        <w:rPr>
          <w:lang w:eastAsia="ar-SA"/>
        </w:rPr>
        <w:t xml:space="preserve">, </w:t>
      </w:r>
      <w:r w:rsidR="00D87547" w:rsidRPr="00AD765F">
        <w:rPr>
          <w:lang w:eastAsia="x-none"/>
        </w:rPr>
        <w:t xml:space="preserve">a numerem rachunku bankowego (numerami rachunków bankowych) ujawnionego (ujawnionych) na białej liście, w tym jeżeli rachunek </w:t>
      </w:r>
      <w:r>
        <w:t>Sprzedającego</w:t>
      </w:r>
      <w:r w:rsidR="004E0C7E" w:rsidRPr="00AD765F">
        <w:t xml:space="preserve"> </w:t>
      </w:r>
      <w:r w:rsidR="00D87547" w:rsidRPr="00AD765F">
        <w:rPr>
          <w:lang w:eastAsia="x-none"/>
        </w:rPr>
        <w:t>nie będzie znajdował się na białej liście – wówczas termin zapłaty wynosi 60</w:t>
      </w:r>
      <w:r w:rsidR="00933D58" w:rsidRPr="00AD765F">
        <w:rPr>
          <w:lang w:eastAsia="x-none"/>
        </w:rPr>
        <w:t xml:space="preserve"> dni od dnia otrzymania faktury</w:t>
      </w:r>
      <w:r w:rsidR="00D87547" w:rsidRPr="000117B0">
        <w:t>.</w:t>
      </w:r>
    </w:p>
    <w:p w14:paraId="0A7ED030" w14:textId="77777777" w:rsidR="00DB6A23" w:rsidRPr="00AD765F" w:rsidRDefault="00BC270E" w:rsidP="004556D2">
      <w:pPr>
        <w:numPr>
          <w:ilvl w:val="0"/>
          <w:numId w:val="3"/>
        </w:numPr>
        <w:spacing w:line="240" w:lineRule="auto"/>
        <w:ind w:left="567" w:hanging="567"/>
      </w:pPr>
      <w:r w:rsidRPr="00AD765F">
        <w:t>Zamawiający</w:t>
      </w:r>
      <w:r w:rsidR="00D91230" w:rsidRPr="00AD765F">
        <w:t xml:space="preserve"> oświadcza, że posiada status d</w:t>
      </w:r>
      <w:r w:rsidR="00B47B49" w:rsidRPr="00AD765F">
        <w:t xml:space="preserve">użego przedsiębiorcy </w:t>
      </w:r>
      <w:r w:rsidR="00904FE3" w:rsidRPr="00AD765F">
        <w:t>w rozumieniu ustawy</w:t>
      </w:r>
      <w:r w:rsidR="00B47B49" w:rsidRPr="00AD765F">
        <w:t xml:space="preserve"> z dnia 8 marca 2013 r. o </w:t>
      </w:r>
      <w:r w:rsidR="00904FE3" w:rsidRPr="00AD765F">
        <w:t xml:space="preserve">przeciwdziałaniu nadmiernym </w:t>
      </w:r>
      <w:r w:rsidR="00B47B49" w:rsidRPr="00AD765F">
        <w:t>opóźnieniom w transakcjach handlowych</w:t>
      </w:r>
      <w:r w:rsidR="00932318" w:rsidRPr="00AD765F">
        <w:t xml:space="preserve">. </w:t>
      </w:r>
    </w:p>
    <w:p w14:paraId="0A7ED031" w14:textId="0C3F0429" w:rsidR="00542C5C" w:rsidRDefault="00BC270E">
      <w:pPr>
        <w:numPr>
          <w:ilvl w:val="0"/>
          <w:numId w:val="3"/>
        </w:numPr>
        <w:spacing w:line="240" w:lineRule="auto"/>
        <w:ind w:left="567" w:hanging="567"/>
      </w:pPr>
      <w:r>
        <w:t>Sprzedający</w:t>
      </w:r>
      <w:r w:rsidR="004E0C7E" w:rsidRPr="00AD765F">
        <w:t xml:space="preserve"> </w:t>
      </w:r>
      <w:r w:rsidR="00D87547" w:rsidRPr="00AD765F">
        <w:t xml:space="preserve">oświadcza, iż posiada </w:t>
      </w:r>
      <w:r w:rsidR="00D87547" w:rsidRPr="007C5284">
        <w:t xml:space="preserve">status </w:t>
      </w:r>
      <w:r w:rsidR="00D51391" w:rsidRPr="552A0F5C">
        <w:rPr>
          <w:i/>
          <w:iCs/>
        </w:rPr>
        <w:t>mikro/małego/średniego/dużego</w:t>
      </w:r>
      <w:r w:rsidR="00D87547" w:rsidRPr="000117B0">
        <w:t xml:space="preserve"> przedsiębiorcy</w:t>
      </w:r>
      <w:r w:rsidR="00D87547" w:rsidRPr="552A0F5C">
        <w:rPr>
          <w:i/>
          <w:iCs/>
        </w:rPr>
        <w:t xml:space="preserve"> </w:t>
      </w:r>
      <w:r w:rsidR="00D87547" w:rsidRPr="00AD765F">
        <w:t>w rozumieniu ustawy z dnia 8 marca 2013 r. o przeciwdziałaniu nadmiernym opóźnieniom w transakcjach handlowych.</w:t>
      </w:r>
    </w:p>
    <w:p w14:paraId="74A89356" w14:textId="77777777" w:rsidR="00E11107" w:rsidRPr="001A1753" w:rsidRDefault="00E11107" w:rsidP="00E11107">
      <w:pPr>
        <w:pStyle w:val="Akapitzlist"/>
        <w:numPr>
          <w:ilvl w:val="0"/>
          <w:numId w:val="3"/>
        </w:numPr>
        <w:spacing w:line="276" w:lineRule="auto"/>
        <w:ind w:left="567" w:hanging="567"/>
        <w:rPr>
          <w:i/>
          <w:iCs/>
          <w:szCs w:val="20"/>
        </w:rPr>
      </w:pPr>
      <w:r w:rsidRPr="001A1753">
        <w:rPr>
          <w:i/>
          <w:iCs/>
          <w:szCs w:val="20"/>
        </w:rPr>
        <w:t>W przypadku, gdy Wykonawcą jest podmiot z GK Zamawiającego oraz gdy zaistnieje dla przedmiotowej Umowy obowiązek sporządzenia dokumentacji cen transferowych lub uwzględnienia jej w formularzu (TPR-C) Informacja o Cenach Transferowych, o których mowa w Rozdziale 1a ustawy CIT, Wykonawca zobowiązuje się na pisemne wezwanie Zamawiającego do niezwłocznego przekazania danych niezbędnych do wypełnienia przez Zamawiającego powyższych obowiązków.</w:t>
      </w:r>
    </w:p>
    <w:p w14:paraId="01D26EEE" w14:textId="48E345D5" w:rsidR="00E11107" w:rsidRDefault="00E11107" w:rsidP="00E11107">
      <w:pPr>
        <w:pStyle w:val="Akapitzlist"/>
        <w:tabs>
          <w:tab w:val="num" w:pos="5126"/>
        </w:tabs>
        <w:spacing w:line="276" w:lineRule="auto"/>
        <w:ind w:left="567"/>
        <w:rPr>
          <w:i/>
          <w:iCs/>
          <w:szCs w:val="20"/>
        </w:rPr>
      </w:pPr>
      <w:r w:rsidRPr="001A1753">
        <w:rPr>
          <w:i/>
          <w:iCs/>
          <w:szCs w:val="20"/>
        </w:rPr>
        <w:t xml:space="preserve">(ust. </w:t>
      </w:r>
      <w:r w:rsidR="008069B7">
        <w:rPr>
          <w:i/>
          <w:iCs/>
          <w:szCs w:val="20"/>
        </w:rPr>
        <w:t>17</w:t>
      </w:r>
      <w:r w:rsidR="008069B7" w:rsidRPr="001A1753">
        <w:rPr>
          <w:i/>
          <w:iCs/>
          <w:szCs w:val="20"/>
        </w:rPr>
        <w:t xml:space="preserve"> </w:t>
      </w:r>
      <w:r w:rsidRPr="001A1753">
        <w:rPr>
          <w:i/>
          <w:iCs/>
          <w:szCs w:val="20"/>
        </w:rPr>
        <w:t>powyżej dotyczy wyłącznie sytuacji, gdy Wykonawcą jest podmiot z GK Zamawiającego)”</w:t>
      </w:r>
    </w:p>
    <w:p w14:paraId="709ED6D2" w14:textId="77777777" w:rsidR="006600A2" w:rsidRPr="001A1753" w:rsidRDefault="006600A2" w:rsidP="00E11107">
      <w:pPr>
        <w:pStyle w:val="Akapitzlist"/>
        <w:tabs>
          <w:tab w:val="num" w:pos="5126"/>
        </w:tabs>
        <w:spacing w:line="276" w:lineRule="auto"/>
        <w:ind w:left="567"/>
        <w:rPr>
          <w:i/>
          <w:iCs/>
          <w:szCs w:val="20"/>
        </w:rPr>
      </w:pPr>
    </w:p>
    <w:p w14:paraId="00F6422F" w14:textId="77777777" w:rsidR="00E11107" w:rsidRPr="001A1753" w:rsidRDefault="00E11107" w:rsidP="002E478F">
      <w:pPr>
        <w:pStyle w:val="Akapitzlist"/>
        <w:tabs>
          <w:tab w:val="num" w:pos="5126"/>
        </w:tabs>
        <w:spacing w:line="276" w:lineRule="auto"/>
        <w:ind w:left="0"/>
        <w:rPr>
          <w:i/>
          <w:color w:val="000000" w:themeColor="text1"/>
          <w:szCs w:val="20"/>
        </w:rPr>
      </w:pPr>
      <w:r w:rsidRPr="001A1753">
        <w:rPr>
          <w:b/>
          <w:i/>
          <w:color w:val="000000" w:themeColor="text1"/>
          <w:szCs w:val="20"/>
        </w:rPr>
        <w:t xml:space="preserve">WARIANT nr 2 – </w:t>
      </w:r>
      <w:r w:rsidRPr="001A1753">
        <w:rPr>
          <w:i/>
          <w:color w:val="000000" w:themeColor="text1"/>
          <w:szCs w:val="20"/>
        </w:rPr>
        <w:t xml:space="preserve">dotyczy wyłącznie sytuacji, gdy w ramach postępowania weźmie/wezmą udział wyłącznie podmiot/podmioty z GK Zamawiającego. </w:t>
      </w:r>
    </w:p>
    <w:p w14:paraId="0255C583" w14:textId="77777777" w:rsidR="00E11107" w:rsidRPr="001A1753" w:rsidRDefault="00E11107" w:rsidP="002E478F">
      <w:pPr>
        <w:pStyle w:val="Akapitzlist"/>
        <w:tabs>
          <w:tab w:val="num" w:pos="5126"/>
        </w:tabs>
        <w:spacing w:line="276" w:lineRule="auto"/>
        <w:ind w:left="0"/>
        <w:rPr>
          <w:i/>
          <w:iCs/>
          <w:szCs w:val="20"/>
        </w:rPr>
      </w:pPr>
      <w:r w:rsidRPr="001A1753">
        <w:rPr>
          <w:i/>
          <w:szCs w:val="20"/>
        </w:rPr>
        <w:t>Zapisy do uzgodnienia w toku negocjacji, zgodnie z zapisami pkt 2.2. lit b)  SWZ.</w:t>
      </w:r>
    </w:p>
    <w:p w14:paraId="0A7ED032" w14:textId="7E250DA7" w:rsidR="00052710" w:rsidRPr="00AD765F" w:rsidRDefault="00052710" w:rsidP="004A2E2A">
      <w:pPr>
        <w:spacing w:line="240" w:lineRule="auto"/>
        <w:rPr>
          <w:b/>
          <w:iCs/>
        </w:rPr>
      </w:pPr>
    </w:p>
    <w:p w14:paraId="0A7ED033" w14:textId="77777777" w:rsidR="002F3CFE"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w:t>
      </w:r>
      <w:r w:rsidR="00F64086" w:rsidRPr="007C5284">
        <w:rPr>
          <w:b/>
          <w:bCs/>
          <w:color w:val="000000"/>
        </w:rPr>
        <w:t xml:space="preserve"> </w:t>
      </w:r>
      <w:r w:rsidR="004D6922" w:rsidRPr="000117B0">
        <w:rPr>
          <w:b/>
          <w:bCs/>
          <w:color w:val="000000"/>
        </w:rPr>
        <w:t>5</w:t>
      </w:r>
    </w:p>
    <w:p w14:paraId="0A7ED034" w14:textId="77777777" w:rsidR="000117B0" w:rsidRPr="009354C9" w:rsidRDefault="00BC270E" w:rsidP="009354C9">
      <w:pPr>
        <w:spacing w:line="240" w:lineRule="auto"/>
        <w:ind w:left="540" w:hanging="540"/>
        <w:jc w:val="center"/>
        <w:rPr>
          <w:b/>
          <w:bCs/>
        </w:rPr>
      </w:pPr>
      <w:r w:rsidRPr="00A73C77">
        <w:rPr>
          <w:b/>
          <w:bCs/>
        </w:rPr>
        <w:t>RĘKOJMIA</w:t>
      </w:r>
    </w:p>
    <w:p w14:paraId="0A7ED035" w14:textId="77777777" w:rsidR="000117B0" w:rsidRPr="009354C9" w:rsidRDefault="00BC270E" w:rsidP="009354C9">
      <w:pPr>
        <w:spacing w:line="240" w:lineRule="auto"/>
        <w:contextualSpacing/>
        <w:rPr>
          <w:rFonts w:eastAsia="Calibri"/>
          <w:lang w:eastAsia="en-US"/>
        </w:rPr>
      </w:pPr>
      <w:r w:rsidRPr="00A73C77">
        <w:rPr>
          <w:rFonts w:eastAsia="Calibri"/>
          <w:lang w:eastAsia="en-US"/>
        </w:rPr>
        <w:t>Strony modyfikują odpowiedzialność z tytułu rękojmi w ten sposób, że:</w:t>
      </w:r>
    </w:p>
    <w:p w14:paraId="0A7ED036"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Okres rękojmi wynosi 12 miesięcy i rozpoczyna swój bieg od dnia odbioru Przedmiotu Umowy;</w:t>
      </w:r>
    </w:p>
    <w:p w14:paraId="0A7ED037"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Rękojmia obejmuje odpowiedzialność z tytułu wad i usterek istniejących w dniu wydania Przedmiotu Umowy lub z przyczyn tkwiących w Przedmiocie Umowy, z tym zastrzeżeniem, że jeżeli wada/usterka ujawni się w okresie rękojmi domniemywa się,                 że istniała lub wynikła z przyczyny tkwiącej w Przedmiocie Umowy;</w:t>
      </w:r>
    </w:p>
    <w:p w14:paraId="0A7ED038" w14:textId="37F781FB"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W ramach rękojmi Sprzedający odpowiada także za szkody powstałe w związku                    z wystąpieniem wady/usterki, przy czym obejmują one również szkody ujawnione                          w ramach dodatniego interesu umownego obejmującego pełną szkodę rzeczywistą</w:t>
      </w:r>
      <w:del w:id="36" w:author="Kumięga Sebastian" w:date="2025-08-27T13:58:00Z">
        <w:r w:rsidRPr="009354C9" w:rsidDel="0054093E">
          <w:rPr>
            <w:rFonts w:eastAsia="Calibri"/>
            <w:lang w:eastAsia="en-US"/>
          </w:rPr>
          <w:delText xml:space="preserve"> jak                 i utracone korzyści</w:delText>
        </w:r>
      </w:del>
      <w:r w:rsidRPr="009354C9">
        <w:rPr>
          <w:rFonts w:eastAsia="Calibri"/>
          <w:lang w:eastAsia="en-US"/>
        </w:rPr>
        <w:t xml:space="preserve">, zaś dochodzenie ich naprawienia przez Kupującego niezależne jest od odstąpienia od Umowy, </w:t>
      </w:r>
    </w:p>
    <w:p w14:paraId="0A7ED039" w14:textId="030AF9A1"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 xml:space="preserve">Kupujący nie ma obowiązku badać jakości przedmiotu umowy przy odbiorze - zgłoszenie wad/usterek nastąpi niezwłocznie po wykryciu wad, w związku z wykorzystaniem Przedmiotu Umowy w działalności Kupującego, przy czym pod pojęciem niezwłocznie strony rozumieją okres </w:t>
      </w:r>
      <w:ins w:id="37" w:author="Kumięga Sebastian" w:date="2025-08-22T12:59:00Z">
        <w:r w:rsidR="00361C7F">
          <w:rPr>
            <w:rFonts w:eastAsia="Calibri"/>
            <w:lang w:eastAsia="en-US"/>
          </w:rPr>
          <w:t>nie dłuż</w:t>
        </w:r>
      </w:ins>
      <w:ins w:id="38" w:author="Kumięga Sebastian" w:date="2025-08-22T13:00:00Z">
        <w:r w:rsidR="00361C7F">
          <w:rPr>
            <w:rFonts w:eastAsia="Calibri"/>
            <w:lang w:eastAsia="en-US"/>
          </w:rPr>
          <w:t>sz</w:t>
        </w:r>
      </w:ins>
      <w:ins w:id="39" w:author="Kumięga Sebastian" w:date="2025-08-22T12:59:00Z">
        <w:r w:rsidR="00361C7F">
          <w:rPr>
            <w:rFonts w:eastAsia="Calibri"/>
            <w:lang w:eastAsia="en-US"/>
          </w:rPr>
          <w:t>y niż do 6 tygod</w:t>
        </w:r>
      </w:ins>
      <w:ins w:id="40" w:author="Stańko Kinga" w:date="2025-08-27T10:41:00Z">
        <w:r w:rsidR="00306367">
          <w:rPr>
            <w:rFonts w:eastAsia="Calibri"/>
            <w:lang w:eastAsia="en-US"/>
          </w:rPr>
          <w:t>n</w:t>
        </w:r>
      </w:ins>
      <w:ins w:id="41" w:author="Kumięga Sebastian" w:date="2025-08-22T12:59:00Z">
        <w:r w:rsidR="00361C7F">
          <w:rPr>
            <w:rFonts w:eastAsia="Calibri"/>
            <w:lang w:eastAsia="en-US"/>
          </w:rPr>
          <w:t>i</w:t>
        </w:r>
      </w:ins>
      <w:del w:id="42" w:author="Kumięga Sebastian" w:date="2025-08-22T12:59:00Z">
        <w:r w:rsidRPr="009354C9" w:rsidDel="00361C7F">
          <w:rPr>
            <w:rFonts w:eastAsia="Calibri"/>
            <w:lang w:eastAsia="en-US"/>
          </w:rPr>
          <w:delText>14 dni</w:delText>
        </w:r>
      </w:del>
      <w:r w:rsidRPr="009354C9">
        <w:rPr>
          <w:rFonts w:eastAsia="Calibri"/>
          <w:lang w:eastAsia="en-US"/>
        </w:rPr>
        <w:t>,</w:t>
      </w:r>
    </w:p>
    <w:p w14:paraId="0A7ED03A"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 xml:space="preserve">Sprzedający będzie przyjmował zgłoszenia reklamacyjne na adres e-mail: ..............@................... </w:t>
      </w:r>
    </w:p>
    <w:p w14:paraId="0A7ED03B" w14:textId="4344DFCB"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lastRenderedPageBreak/>
        <w:t>Jeżeli, w okresie obowiązywania rękojmi okaże się, że Przedmiot Umowy dotknięty jest wadami (np. nie spełnia wymagań jakościowych), Kupujący ma prawo według swojego wyłącznego wyboru odstąpić od umowy w całości, w części objętej wadami lub żądać wymiany przedmiotu umowy objętego wadami na nowy, wolny od wad – w przypadku żądania wymiany Sprzedający zobowiązany jest wymienić go w terminie</w:t>
      </w:r>
      <w:ins w:id="43" w:author="Kumięga Sebastian" w:date="2025-08-22T13:00:00Z">
        <w:r w:rsidR="00361C7F">
          <w:rPr>
            <w:rFonts w:eastAsia="Calibri"/>
            <w:lang w:eastAsia="en-US"/>
          </w:rPr>
          <w:t xml:space="preserve"> nie dłuższym niż do 6 tygodni</w:t>
        </w:r>
      </w:ins>
      <w:r w:rsidRPr="009354C9">
        <w:rPr>
          <w:rFonts w:eastAsia="Calibri"/>
          <w:lang w:eastAsia="en-US"/>
        </w:rPr>
        <w:t xml:space="preserve"> </w:t>
      </w:r>
      <w:del w:id="44" w:author="Kumięga Sebastian" w:date="2025-08-22T13:00:00Z">
        <w:r w:rsidRPr="009354C9" w:rsidDel="00361C7F">
          <w:rPr>
            <w:rFonts w:eastAsia="Calibri"/>
            <w:lang w:eastAsia="en-US"/>
          </w:rPr>
          <w:delText xml:space="preserve">14 dni </w:delText>
        </w:r>
      </w:del>
      <w:r w:rsidRPr="009354C9">
        <w:rPr>
          <w:rFonts w:eastAsia="Calibri"/>
          <w:lang w:eastAsia="en-US"/>
        </w:rPr>
        <w:t>od dnia wezwania</w:t>
      </w:r>
      <w:r w:rsidR="00A62DE2" w:rsidRPr="009354C9">
        <w:rPr>
          <w:rFonts w:eastAsia="Calibri"/>
          <w:lang w:eastAsia="en-US"/>
        </w:rPr>
        <w:t>. Kupujący nie może usunąć wad</w:t>
      </w:r>
      <w:r w:rsidR="006B095C" w:rsidRPr="009354C9">
        <w:rPr>
          <w:rFonts w:eastAsia="Calibri"/>
          <w:lang w:eastAsia="en-US"/>
        </w:rPr>
        <w:t>/usterek</w:t>
      </w:r>
      <w:r w:rsidR="00A62DE2" w:rsidRPr="009354C9">
        <w:rPr>
          <w:rFonts w:eastAsia="Calibri"/>
          <w:lang w:eastAsia="en-US"/>
        </w:rPr>
        <w:t xml:space="preserve"> poprzez naprawę wadliwego Przedmiotu Umowy.</w:t>
      </w:r>
    </w:p>
    <w:p w14:paraId="0A7ED03C"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 xml:space="preserve">Usunięcie wad uznaje się za wykonane z chwilą podpisania przez obie Strony protokołu odbioru Przedmiotu Umowy, bez wad i usterek, </w:t>
      </w:r>
    </w:p>
    <w:p w14:paraId="0A7ED03D" w14:textId="77777777" w:rsidR="00A62DE2"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Rękojmia na wymieniony Przedmiot Umowy biegnie na nowo, liczona od daty potwierdzenia przez Strony odbioru, o którym mowa pod lit. g) powyżej,</w:t>
      </w:r>
    </w:p>
    <w:p w14:paraId="0A7ED03E"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W okresie rękojmi wszelkie koszty i obowiązki, na wypadek odstąpienia lub żądania wymiany, w tym organizacji i kosztów oraz ryzyka załadunku, transportu i wyładunku Przedmiotu Umowy, w przypadkach o których mowa po lit. g) powyżej, spoczywają na Sprzedającym</w:t>
      </w:r>
    </w:p>
    <w:p w14:paraId="0A7ED03F" w14:textId="77777777" w:rsidR="00FD11DD" w:rsidRPr="00010502" w:rsidRDefault="00FD11DD" w:rsidP="00FD11DD">
      <w:pPr>
        <w:pStyle w:val="Akapitzlist"/>
        <w:suppressAutoHyphens/>
        <w:spacing w:after="120" w:line="240" w:lineRule="auto"/>
        <w:ind w:left="567"/>
        <w:rPr>
          <w:b/>
          <w:bCs/>
          <w:color w:val="000000" w:themeColor="text1"/>
          <w:sz w:val="10"/>
          <w:lang w:eastAsia="ar-SA"/>
        </w:rPr>
      </w:pPr>
    </w:p>
    <w:p w14:paraId="0A7ED040"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6</w:t>
      </w:r>
    </w:p>
    <w:p w14:paraId="0A7ED041"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SIŁA WYŻSZA</w:t>
      </w:r>
    </w:p>
    <w:p w14:paraId="0A7ED042" w14:textId="77777777" w:rsidR="00D005FA" w:rsidRPr="00AD765F" w:rsidRDefault="00BC270E" w:rsidP="004556D2">
      <w:pPr>
        <w:numPr>
          <w:ilvl w:val="0"/>
          <w:numId w:val="5"/>
        </w:numPr>
        <w:spacing w:line="240" w:lineRule="auto"/>
        <w:ind w:left="567" w:hanging="567"/>
      </w:pPr>
      <w:r w:rsidRPr="00AD765F">
        <w:t xml:space="preserve">Strony nie ponoszą odpowiedzialności w przypadku niewykonania lub nienależytego wykonania </w:t>
      </w:r>
      <w:r w:rsidR="006D5C54" w:rsidRPr="00AD765F">
        <w:t>Przedmiotu U</w:t>
      </w:r>
      <w:r w:rsidR="0030095C" w:rsidRPr="00AD765F">
        <w:t>mowy</w:t>
      </w:r>
      <w:r w:rsidRPr="00AD765F">
        <w:t xml:space="preserve"> w razie zaistnienia zdarzeń spowodowanych Siłą Wyższą.</w:t>
      </w:r>
    </w:p>
    <w:p w14:paraId="0A7ED043" w14:textId="77777777" w:rsidR="00D005FA" w:rsidRPr="00AD765F" w:rsidRDefault="00BC270E" w:rsidP="004556D2">
      <w:pPr>
        <w:numPr>
          <w:ilvl w:val="0"/>
          <w:numId w:val="5"/>
        </w:numPr>
        <w:spacing w:line="240" w:lineRule="auto"/>
        <w:ind w:left="567" w:hanging="567"/>
      </w:pPr>
      <w:r w:rsidRPr="00AD765F">
        <w:t xml:space="preserve">Termin wykonania </w:t>
      </w:r>
      <w:r w:rsidR="006D5C54" w:rsidRPr="00AD765F">
        <w:t>Przedmiotu U</w:t>
      </w:r>
      <w:r w:rsidR="0030095C" w:rsidRPr="00AD765F">
        <w:t>mowy</w:t>
      </w:r>
      <w:r w:rsidRPr="00AD765F">
        <w:t xml:space="preserve"> ulega zawieszeniu jedynie w</w:t>
      </w:r>
      <w:r w:rsidR="001668D9" w:rsidRPr="00AD765F">
        <w:t> </w:t>
      </w:r>
      <w:r w:rsidRPr="00AD765F">
        <w:t xml:space="preserve">przypadkach, gdy jej realizacja zostanie wstrzymana wskutek działania Siły Wyższej. </w:t>
      </w:r>
    </w:p>
    <w:p w14:paraId="0A7ED044" w14:textId="77777777" w:rsidR="00D005FA" w:rsidRPr="00AD765F" w:rsidRDefault="00BC270E" w:rsidP="004556D2">
      <w:pPr>
        <w:numPr>
          <w:ilvl w:val="0"/>
          <w:numId w:val="5"/>
        </w:numPr>
        <w:spacing w:line="240" w:lineRule="auto"/>
        <w:ind w:left="567" w:hanging="567"/>
      </w:pPr>
      <w:r w:rsidRPr="00AD765F">
        <w:t xml:space="preserve">Za Siłę Wyższą uznaje się nieprzewidziane wydarzenia, które występują niezależnie od woli Stron po zawarciu niniejszej umowy, </w:t>
      </w:r>
      <w:r w:rsidR="00A62DE2">
        <w:t xml:space="preserve">wywołane przyczyną zewnętrzną, </w:t>
      </w:r>
      <w:r w:rsidRPr="00AD765F">
        <w:t>a którym strona nie będzie mogła zapobiec przy dołożeniu najwyższej staranności wynikającej z zawodowego charakteru prowadzonej działalności, udaremniając całkowicie lub częściowo wypełnienie zobowiązań umowy jak np. pożar, powódź, trzęsienie ziemi, wojna, mobilizacja, powstanie embarga lub zarządzenia władz</w:t>
      </w:r>
      <w:r w:rsidR="003D2EFC" w:rsidRPr="00AD765F">
        <w:t xml:space="preserve"> lub inne zdarzenie trudne do przewidzenia </w:t>
      </w:r>
      <w:r w:rsidR="001668D9" w:rsidRPr="00AD765F">
        <w:t> </w:t>
      </w:r>
      <w:r w:rsidR="003D2EFC" w:rsidRPr="00AD765F">
        <w:t>w</w:t>
      </w:r>
      <w:r w:rsidR="001668D9" w:rsidRPr="00AD765F">
        <w:t> </w:t>
      </w:r>
      <w:r w:rsidR="003D2EFC" w:rsidRPr="00AD765F">
        <w:t>chwili zawarcia Umowy</w:t>
      </w:r>
      <w:r w:rsidRPr="00AD765F">
        <w:t xml:space="preserve">. </w:t>
      </w:r>
    </w:p>
    <w:p w14:paraId="0A7ED045" w14:textId="77777777" w:rsidR="00D005FA" w:rsidRPr="00AD765F" w:rsidRDefault="00BC270E" w:rsidP="004556D2">
      <w:pPr>
        <w:numPr>
          <w:ilvl w:val="0"/>
          <w:numId w:val="5"/>
        </w:numPr>
        <w:spacing w:line="240" w:lineRule="auto"/>
        <w:ind w:left="567" w:hanging="567"/>
      </w:pPr>
      <w:r>
        <w:t>Sprzedający</w:t>
      </w:r>
      <w:r w:rsidR="004E0C7E" w:rsidRPr="00AD765F">
        <w:t xml:space="preserve"> </w:t>
      </w:r>
      <w:r w:rsidR="00B47B49" w:rsidRPr="00AD765F">
        <w:t xml:space="preserve">pod rygorem utraty prawa powoływania się na Siłę Wyższą, zobowiązuje się do niezwłocznego, nie później niż w terminie 7 dni od zaistnienia, dostarczenia </w:t>
      </w:r>
      <w:r w:rsidR="00D815EA" w:rsidRPr="00AD765F">
        <w:t>Zamawiającemu</w:t>
      </w:r>
      <w:r w:rsidR="00B47B49" w:rsidRPr="00AD765F">
        <w:t xml:space="preserve"> pisemnego</w:t>
      </w:r>
      <w:r w:rsidR="003D2EFC" w:rsidRPr="00AD765F">
        <w:t>/dokumentowego</w:t>
      </w:r>
      <w:r w:rsidR="0053121A" w:rsidRPr="00AD765F">
        <w:t xml:space="preserve"> </w:t>
      </w:r>
      <w:r w:rsidR="00B47B49" w:rsidRPr="00AD765F">
        <w:t>udokumentowanego zawiadomienia o</w:t>
      </w:r>
      <w:r w:rsidR="001668D9" w:rsidRPr="00AD765F">
        <w:t> </w:t>
      </w:r>
      <w:r w:rsidR="00B47B49" w:rsidRPr="00AD765F">
        <w:t>zaistnieniu Siły Wyższej</w:t>
      </w:r>
      <w:r w:rsidR="003D2EFC" w:rsidRPr="00AD765F">
        <w:t xml:space="preserve"> oraz</w:t>
      </w:r>
      <w:r w:rsidR="00B47B49" w:rsidRPr="00AD765F">
        <w:t xml:space="preserve"> przewidywanym czasie jej trwania.</w:t>
      </w:r>
    </w:p>
    <w:p w14:paraId="0A7ED046" w14:textId="77777777" w:rsidR="00D005FA" w:rsidRPr="00AD765F" w:rsidRDefault="00BC270E" w:rsidP="004556D2">
      <w:pPr>
        <w:numPr>
          <w:ilvl w:val="0"/>
          <w:numId w:val="5"/>
        </w:numPr>
        <w:spacing w:line="240" w:lineRule="auto"/>
        <w:ind w:left="567" w:hanging="567"/>
      </w:pPr>
      <w:r w:rsidRPr="00AD765F">
        <w:t>Brak powiadomienia lub zwłoka z powiadomieniem drugiej strony o wystąpieniu siły wyższej</w:t>
      </w:r>
      <w:r w:rsidR="003D2EFC" w:rsidRPr="00AD765F">
        <w:t xml:space="preserve"> może</w:t>
      </w:r>
      <w:r w:rsidRPr="00AD765F">
        <w:t xml:space="preserve"> spowod</w:t>
      </w:r>
      <w:r w:rsidR="003D2EFC" w:rsidRPr="00AD765F">
        <w:t>ować</w:t>
      </w:r>
      <w:r w:rsidRPr="00AD765F">
        <w:t xml:space="preserve">, </w:t>
      </w:r>
      <w:r w:rsidR="003D2EFC" w:rsidRPr="00AD765F">
        <w:t xml:space="preserve">że </w:t>
      </w:r>
      <w:r w:rsidRPr="00AD765F">
        <w:t xml:space="preserve"> strona ta nie będzie mogła skutecznie powoływać się na siłę wyższą jako przyczynę zwolnienia z odpowiedzialności za niewykonanie lub nienależyte wykonanie umowy</w:t>
      </w:r>
      <w:r w:rsidR="003D2EFC" w:rsidRPr="00AD765F">
        <w:t>. Ocen</w:t>
      </w:r>
      <w:r w:rsidR="002E212D" w:rsidRPr="00AD765F">
        <w:t>a</w:t>
      </w:r>
      <w:r w:rsidR="003D2EFC" w:rsidRPr="00AD765F">
        <w:t xml:space="preserve">, </w:t>
      </w:r>
      <w:r w:rsidR="002E212D" w:rsidRPr="00AD765F">
        <w:t>skutków braku zawiadomienia zależy od uznania drugiej Strony.</w:t>
      </w:r>
    </w:p>
    <w:p w14:paraId="0A7ED047" w14:textId="77777777" w:rsidR="00D005FA" w:rsidRPr="00AD765F" w:rsidRDefault="00BC270E" w:rsidP="004556D2">
      <w:pPr>
        <w:numPr>
          <w:ilvl w:val="0"/>
          <w:numId w:val="5"/>
        </w:numPr>
        <w:spacing w:line="240" w:lineRule="auto"/>
        <w:ind w:left="567" w:hanging="567"/>
      </w:pPr>
      <w:r w:rsidRPr="00AD765F">
        <w:t>Strona umowy, u której wyniknęły utrudnienia w wykonaniu umowy na skutek działania siły wyższej, jest obowiązana do podjęcia wszelkich możliwych i prawem przewidzianych działań w celu zminimalizowania wpływu działania siły wyższej na wykonanie umowy.</w:t>
      </w:r>
    </w:p>
    <w:p w14:paraId="0A7ED048" w14:textId="77777777" w:rsidR="00D71C9B" w:rsidRPr="00AD765F" w:rsidRDefault="00D71C9B" w:rsidP="00F41C61">
      <w:pPr>
        <w:pStyle w:val="Akapitzlist"/>
        <w:keepNext/>
        <w:keepLines/>
        <w:suppressAutoHyphens/>
        <w:spacing w:line="240" w:lineRule="auto"/>
        <w:ind w:left="567"/>
        <w:jc w:val="center"/>
        <w:outlineLvl w:val="0"/>
        <w:rPr>
          <w:b/>
          <w:color w:val="000000"/>
        </w:rPr>
      </w:pPr>
    </w:p>
    <w:p w14:paraId="0A7ED049"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7</w:t>
      </w:r>
    </w:p>
    <w:p w14:paraId="0A7ED04A"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KARY</w:t>
      </w:r>
    </w:p>
    <w:p w14:paraId="0A7ED04B" w14:textId="77777777" w:rsidR="005F1E58" w:rsidRDefault="00BC270E" w:rsidP="0035027E">
      <w:pPr>
        <w:numPr>
          <w:ilvl w:val="0"/>
          <w:numId w:val="21"/>
        </w:numPr>
        <w:tabs>
          <w:tab w:val="clear" w:pos="357"/>
        </w:tabs>
        <w:spacing w:line="240" w:lineRule="auto"/>
        <w:ind w:left="567" w:hanging="567"/>
      </w:pPr>
      <w:r>
        <w:t>Zamawiający</w:t>
      </w:r>
      <w:r w:rsidRPr="006E75A5">
        <w:t xml:space="preserve"> może żądać od </w:t>
      </w:r>
      <w:r w:rsidR="007849D9">
        <w:t>Sprzedającego</w:t>
      </w:r>
      <w:r w:rsidR="00762948">
        <w:t xml:space="preserve"> kary umownej w następujących </w:t>
      </w:r>
      <w:r w:rsidRPr="006E75A5">
        <w:t>przypadkach:</w:t>
      </w:r>
    </w:p>
    <w:p w14:paraId="0A7ED04C" w14:textId="453B9708" w:rsidR="00B45BD6" w:rsidRPr="00474F6B" w:rsidRDefault="00BC270E" w:rsidP="00B45BD6">
      <w:pPr>
        <w:spacing w:line="240" w:lineRule="auto"/>
        <w:ind w:left="1134" w:hanging="567"/>
      </w:pPr>
      <w:r w:rsidRPr="00474F6B">
        <w:t>a)</w:t>
      </w:r>
      <w:r w:rsidRPr="00474F6B">
        <w:tab/>
        <w:t xml:space="preserve">w przypadku zwłoki w dostarczeniu </w:t>
      </w:r>
      <w:r>
        <w:t>Przedmiotu Umowy</w:t>
      </w:r>
      <w:r w:rsidRPr="00474F6B">
        <w:t xml:space="preserve"> w terminach opisanych </w:t>
      </w:r>
      <w:r>
        <w:br/>
      </w:r>
      <w:r w:rsidRPr="00474F6B">
        <w:t xml:space="preserve">w § 3 ust. </w:t>
      </w:r>
      <w:r w:rsidR="008D3054">
        <w:t>5</w:t>
      </w:r>
      <w:r w:rsidRPr="00474F6B">
        <w:t xml:space="preserve"> Umowy w wysokości</w:t>
      </w:r>
      <w:r w:rsidR="00A340DE">
        <w:t xml:space="preserve"> 0,05</w:t>
      </w:r>
      <w:r>
        <w:t>%</w:t>
      </w:r>
      <w:r w:rsidRPr="00474F6B">
        <w:t xml:space="preserve"> </w:t>
      </w:r>
      <w:r>
        <w:t>ceny</w:t>
      </w:r>
      <w:r w:rsidRPr="00474F6B">
        <w:t xml:space="preserve"> netto</w:t>
      </w:r>
      <w:r w:rsidR="004D3754">
        <w:t xml:space="preserve"> wskazanej w formularzu cenowy</w:t>
      </w:r>
      <w:r w:rsidR="005E3D3F">
        <w:t>m (załącznik nr 1)</w:t>
      </w:r>
      <w:r w:rsidRPr="00474F6B">
        <w:t xml:space="preserve"> </w:t>
      </w:r>
      <w:r w:rsidR="008D3054">
        <w:t>niedostarczonej partii zamówienia</w:t>
      </w:r>
      <w:r w:rsidR="00046A86">
        <w:t xml:space="preserve">, </w:t>
      </w:r>
      <w:r w:rsidRPr="00474F6B">
        <w:t>za każdy dzień zwłoki od terminu dostawy;</w:t>
      </w:r>
    </w:p>
    <w:p w14:paraId="0A7ED04D" w14:textId="3F8E7B00" w:rsidR="00B45BD6" w:rsidRPr="00474F6B" w:rsidRDefault="00BC270E" w:rsidP="00B45BD6">
      <w:pPr>
        <w:spacing w:line="240" w:lineRule="auto"/>
        <w:ind w:left="1134" w:hanging="567"/>
      </w:pPr>
      <w:r w:rsidRPr="00474F6B">
        <w:t>b)</w:t>
      </w:r>
      <w:r w:rsidRPr="00474F6B">
        <w:tab/>
        <w:t>niedotrzymania terminu usunięcia wad lub usterek w ramach rękojmi, poprzez d</w:t>
      </w:r>
      <w:r w:rsidR="00762948">
        <w:t>ostawę niewadliwego Przedmiotu U</w:t>
      </w:r>
      <w:r w:rsidRPr="00474F6B">
        <w:t xml:space="preserve">mowy, w terminie określonym w § 3 ust. </w:t>
      </w:r>
      <w:r w:rsidR="008D3054">
        <w:t>9</w:t>
      </w:r>
      <w:r w:rsidRPr="00474F6B">
        <w:t xml:space="preserve"> lub w § </w:t>
      </w:r>
      <w:r w:rsidR="00762948">
        <w:t>5</w:t>
      </w:r>
      <w:r w:rsidRPr="00474F6B">
        <w:t xml:space="preserve"> </w:t>
      </w:r>
      <w:r w:rsidR="00A62DE2">
        <w:t>lit. f)</w:t>
      </w:r>
      <w:r w:rsidRPr="00474F6B">
        <w:t xml:space="preserve">, w wysokości </w:t>
      </w:r>
      <w:r w:rsidR="00A340DE">
        <w:t>0,05</w:t>
      </w:r>
      <w:r>
        <w:t>% ceny</w:t>
      </w:r>
      <w:r w:rsidRPr="00474F6B">
        <w:t xml:space="preserve"> netto</w:t>
      </w:r>
      <w:r w:rsidR="00046A86">
        <w:t xml:space="preserve"> </w:t>
      </w:r>
      <w:r w:rsidR="008D3054">
        <w:t>partii</w:t>
      </w:r>
      <w:r w:rsidR="005E3D3F">
        <w:t xml:space="preserve"> wskazanej w formularzu cenowym (załącznik nr 1)</w:t>
      </w:r>
      <w:r w:rsidR="008D3054">
        <w:t>, której dotyczy wada lub usterka</w:t>
      </w:r>
      <w:r w:rsidR="00046A86">
        <w:t xml:space="preserve">, </w:t>
      </w:r>
      <w:r w:rsidRPr="00474F6B">
        <w:t>za każdy dzień zwłoki;</w:t>
      </w:r>
    </w:p>
    <w:p w14:paraId="0A7ED04E" w14:textId="4789A4A7" w:rsidR="00B45BD6" w:rsidRPr="00B45BD6" w:rsidRDefault="00BC270E" w:rsidP="00B45BD6">
      <w:pPr>
        <w:spacing w:line="240" w:lineRule="auto"/>
        <w:ind w:left="1134" w:hanging="567"/>
        <w:rPr>
          <w:b/>
          <w:bCs/>
        </w:rPr>
      </w:pPr>
      <w:r w:rsidRPr="00474F6B">
        <w:lastRenderedPageBreak/>
        <w:t>c)</w:t>
      </w:r>
      <w:r w:rsidRPr="00474F6B">
        <w:tab/>
        <w:t xml:space="preserve">odstąpienia od </w:t>
      </w:r>
      <w:r w:rsidR="006B095C">
        <w:t xml:space="preserve">Umowy </w:t>
      </w:r>
      <w:r w:rsidRPr="00474F6B">
        <w:t xml:space="preserve">w całości lub w części przez </w:t>
      </w:r>
      <w:r>
        <w:t>Zamawiającego</w:t>
      </w:r>
      <w:r w:rsidRPr="00474F6B">
        <w:t xml:space="preserve">, z przyczyn dotyczących </w:t>
      </w:r>
      <w:r>
        <w:t>Sprzedającego</w:t>
      </w:r>
      <w:r w:rsidRPr="00474F6B">
        <w:t xml:space="preserve">, w wysokości 10% </w:t>
      </w:r>
      <w:r>
        <w:t>ceny</w:t>
      </w:r>
      <w:r w:rsidR="005E3D3F">
        <w:t xml:space="preserve"> </w:t>
      </w:r>
      <w:r w:rsidR="002C5C03">
        <w:t xml:space="preserve"> netto wskazanej</w:t>
      </w:r>
      <w:r w:rsidRPr="00474F6B">
        <w:t xml:space="preserve"> w § 4 ust. 1</w:t>
      </w:r>
      <w:r>
        <w:t xml:space="preserve"> Umowy</w:t>
      </w:r>
      <w:r w:rsidR="005E3D3F">
        <w:t xml:space="preserve"> (całości przedmiotu zamówienia)</w:t>
      </w:r>
      <w:r w:rsidRPr="00474F6B">
        <w:t>.</w:t>
      </w:r>
    </w:p>
    <w:p w14:paraId="0A7ED04F" w14:textId="0AAFC00C" w:rsidR="005F1E58" w:rsidRPr="006E75A5" w:rsidRDefault="00BC270E" w:rsidP="0035027E">
      <w:pPr>
        <w:numPr>
          <w:ilvl w:val="0"/>
          <w:numId w:val="21"/>
        </w:numPr>
        <w:tabs>
          <w:tab w:val="clear" w:pos="357"/>
        </w:tabs>
        <w:spacing w:line="240" w:lineRule="auto"/>
        <w:ind w:left="567" w:hanging="567"/>
      </w:pPr>
      <w:r>
        <w:t>Sprzedający</w:t>
      </w:r>
      <w:r w:rsidRPr="006E75A5">
        <w:t xml:space="preserve"> może naliczyć karę umowną </w:t>
      </w:r>
      <w:r w:rsidR="007849D9">
        <w:t>Zamawiającemu</w:t>
      </w:r>
      <w:r w:rsidRPr="006E75A5">
        <w:t xml:space="preserve"> w przypa</w:t>
      </w:r>
      <w:r w:rsidR="00E36CA4">
        <w:t>dku rozwiązania przez Sprzedającego</w:t>
      </w:r>
      <w:r w:rsidRPr="006E75A5">
        <w:t xml:space="preserve"> umowy z winy leżącej wyłącznie po stronie </w:t>
      </w:r>
      <w:r w:rsidR="00AB4B54">
        <w:t>Zamawiającego</w:t>
      </w:r>
      <w:r w:rsidRPr="006E75A5">
        <w:t xml:space="preserve"> </w:t>
      </w:r>
      <w:r w:rsidR="00E36CA4">
        <w:br/>
      </w:r>
      <w:r w:rsidRPr="006E75A5">
        <w:t xml:space="preserve">w wysokości 10 % </w:t>
      </w:r>
      <w:r w:rsidR="002C5C03">
        <w:t>ceny netto wskazanej</w:t>
      </w:r>
      <w:r w:rsidRPr="006E75A5">
        <w:t xml:space="preserve"> w § 4 ust. 1</w:t>
      </w:r>
      <w:r w:rsidR="005E3D3F">
        <w:t xml:space="preserve"> Umowy (całości przedmiotu umowy)</w:t>
      </w:r>
      <w:r w:rsidRPr="006E75A5">
        <w:t xml:space="preserve">. </w:t>
      </w:r>
    </w:p>
    <w:p w14:paraId="0A7ED050" w14:textId="77777777" w:rsidR="005F1E58" w:rsidRPr="006E75A5" w:rsidRDefault="00BC270E" w:rsidP="0035027E">
      <w:pPr>
        <w:pStyle w:val="Akapitzlist"/>
        <w:numPr>
          <w:ilvl w:val="0"/>
          <w:numId w:val="21"/>
        </w:numPr>
        <w:tabs>
          <w:tab w:val="clear" w:pos="357"/>
        </w:tabs>
        <w:spacing w:line="240" w:lineRule="auto"/>
        <w:ind w:left="567" w:hanging="567"/>
      </w:pPr>
      <w:r w:rsidRPr="006E75A5">
        <w:t xml:space="preserve">W przypadku, gdy wysokość szkody przewyższa wysokość ustalonej kary umownej, </w:t>
      </w:r>
      <w:r w:rsidR="00AB4B54">
        <w:t>Zamawiający</w:t>
      </w:r>
      <w:r w:rsidRPr="006E75A5">
        <w:t xml:space="preserve"> ma prawo żądać od </w:t>
      </w:r>
      <w:r w:rsidR="007849D9">
        <w:t>Sprzedającego</w:t>
      </w:r>
      <w:r w:rsidRPr="006E75A5">
        <w:t xml:space="preserve"> uzupełniającego odszkodowania na zasadach ogólnych przewidzianych w Kodeksie Cywilnym.</w:t>
      </w:r>
    </w:p>
    <w:p w14:paraId="0A7ED051" w14:textId="77777777" w:rsidR="005F1E58" w:rsidRPr="006E75A5" w:rsidRDefault="00BC270E" w:rsidP="0035027E">
      <w:pPr>
        <w:pStyle w:val="Akapitzlist"/>
        <w:numPr>
          <w:ilvl w:val="0"/>
          <w:numId w:val="21"/>
        </w:numPr>
        <w:tabs>
          <w:tab w:val="clear" w:pos="357"/>
        </w:tabs>
        <w:spacing w:line="240" w:lineRule="auto"/>
        <w:ind w:left="567" w:hanging="567"/>
      </w:pPr>
      <w:r w:rsidRPr="006E75A5">
        <w:t xml:space="preserve">W przypadku opóźnienia </w:t>
      </w:r>
      <w:r w:rsidR="00AB4B54">
        <w:t>Zamawiającego</w:t>
      </w:r>
      <w:r w:rsidRPr="006E75A5">
        <w:t xml:space="preserve"> w zapłacie ceny </w:t>
      </w:r>
      <w:r w:rsidR="003D2B31">
        <w:t>Sprzedający</w:t>
      </w:r>
      <w:r w:rsidRPr="006E75A5">
        <w:t xml:space="preserve"> może żądać odsetek za opóźnienie w wysokości ustawowej. </w:t>
      </w:r>
    </w:p>
    <w:p w14:paraId="0A7ED052" w14:textId="4036C4C2" w:rsidR="005F1E58" w:rsidRPr="006E75A5" w:rsidRDefault="00BC270E" w:rsidP="0035027E">
      <w:pPr>
        <w:pStyle w:val="Akapitzlist"/>
        <w:numPr>
          <w:ilvl w:val="0"/>
          <w:numId w:val="21"/>
        </w:numPr>
        <w:tabs>
          <w:tab w:val="clear" w:pos="357"/>
        </w:tabs>
        <w:spacing w:line="240" w:lineRule="auto"/>
        <w:ind w:left="567" w:hanging="567"/>
      </w:pPr>
      <w:r w:rsidRPr="006E75A5">
        <w:t>W przypadku op</w:t>
      </w:r>
      <w:r w:rsidR="00E944B9">
        <w:t>óźnienia w dostawie Przedmiotu U</w:t>
      </w:r>
      <w:r w:rsidRPr="006E75A5">
        <w:t xml:space="preserve">mowy powyżej 5 dni roboczych od </w:t>
      </w:r>
      <w:r w:rsidR="00E944B9">
        <w:t>terminu określonego w § 3 ust.</w:t>
      </w:r>
      <w:r w:rsidR="008D3054">
        <w:t>5</w:t>
      </w:r>
      <w:del w:id="45" w:author="Kumięga Sebastian" w:date="2025-08-22T13:01:00Z">
        <w:r w:rsidR="00E944B9" w:rsidDel="00361C7F">
          <w:delText>1</w:delText>
        </w:r>
      </w:del>
      <w:r w:rsidRPr="006E75A5">
        <w:t xml:space="preserve"> Umowy albo opóźnienia w usunięciu wad lub uszkodzeń, w ramach rękojmi, przekraczającego 5 dni roboczych, </w:t>
      </w:r>
      <w:r w:rsidR="00AB4B54">
        <w:t>Zamawiający</w:t>
      </w:r>
      <w:r w:rsidRPr="006E75A5">
        <w:t xml:space="preserve"> może bez wyznaczania </w:t>
      </w:r>
      <w:r w:rsidR="007849D9">
        <w:t>Sprzedającego</w:t>
      </w:r>
      <w:r w:rsidRPr="006E75A5">
        <w:t xml:space="preserve"> dodatkowego terminu, według swojego wyboru odstąpić od umowy w całości lub w tej części, której dotyczą ww. opóźnienia. </w:t>
      </w:r>
      <w:r w:rsidR="00AB4B54">
        <w:t>Zamawiający</w:t>
      </w:r>
      <w:r w:rsidRPr="006E75A5">
        <w:t xml:space="preserve"> może wówczas żądać od </w:t>
      </w:r>
      <w:r w:rsidR="007849D9">
        <w:t>Sprzedającego</w:t>
      </w:r>
      <w:r w:rsidR="00AB4B54">
        <w:t xml:space="preserve"> kary umownej, </w:t>
      </w:r>
      <w:r w:rsidRPr="006E75A5">
        <w:t xml:space="preserve">o której mowa w ustępie 1 lit. c.   </w:t>
      </w:r>
    </w:p>
    <w:p w14:paraId="0A7ED053" w14:textId="77777777" w:rsidR="005F1E58" w:rsidRPr="006E75A5" w:rsidRDefault="00BC270E" w:rsidP="0035027E">
      <w:pPr>
        <w:pStyle w:val="Akapitzlist"/>
        <w:numPr>
          <w:ilvl w:val="0"/>
          <w:numId w:val="21"/>
        </w:numPr>
        <w:tabs>
          <w:tab w:val="clear" w:pos="357"/>
        </w:tabs>
        <w:spacing w:line="240" w:lineRule="auto"/>
        <w:ind w:left="567" w:hanging="567"/>
      </w:pPr>
      <w:r w:rsidRPr="006E75A5">
        <w:t>Strony za pisemnym porozumieniem mogą odstąpić od stosowania kar umownych.</w:t>
      </w:r>
    </w:p>
    <w:p w14:paraId="0A7ED054" w14:textId="77777777" w:rsidR="005F1E58" w:rsidRPr="006E75A5" w:rsidRDefault="00BC270E" w:rsidP="0035027E">
      <w:pPr>
        <w:pStyle w:val="Akapitzlist"/>
        <w:numPr>
          <w:ilvl w:val="0"/>
          <w:numId w:val="21"/>
        </w:numPr>
        <w:tabs>
          <w:tab w:val="clear" w:pos="357"/>
        </w:tabs>
        <w:spacing w:line="240" w:lineRule="auto"/>
        <w:ind w:left="567" w:hanging="567"/>
      </w:pPr>
      <w:r w:rsidRPr="006E75A5">
        <w:t xml:space="preserve">Niezależnie od innych uprawnień przewidzianych umową, </w:t>
      </w:r>
      <w:r w:rsidR="00AB4B54">
        <w:t>Zamawiający</w:t>
      </w:r>
      <w:r w:rsidRPr="006E75A5">
        <w:t xml:space="preserve"> jest uprawniony dokonać potrącenia naliczonej kary umownej</w:t>
      </w:r>
      <w:r w:rsidR="00A62DE2">
        <w:t>, choćby była niewymagalna,</w:t>
      </w:r>
      <w:r w:rsidRPr="006E75A5">
        <w:t xml:space="preserve"> z jakąkolwiek należnością </w:t>
      </w:r>
      <w:r w:rsidR="007849D9">
        <w:t>Sprzedającego</w:t>
      </w:r>
      <w:r w:rsidRPr="006E75A5">
        <w:t xml:space="preserve"> wynikającą z umowy</w:t>
      </w:r>
      <w:r w:rsidR="00A62DE2">
        <w:t>, na co Sprzedający wyraża zgodę (potrącenie umowne).</w:t>
      </w:r>
    </w:p>
    <w:p w14:paraId="0A7ED055" w14:textId="77777777" w:rsidR="005F1E58" w:rsidRPr="006E75A5" w:rsidRDefault="00BC270E" w:rsidP="0035027E">
      <w:pPr>
        <w:pStyle w:val="Akapitzlist"/>
        <w:numPr>
          <w:ilvl w:val="0"/>
          <w:numId w:val="21"/>
        </w:numPr>
        <w:tabs>
          <w:tab w:val="clear" w:pos="357"/>
        </w:tabs>
        <w:spacing w:line="240" w:lineRule="auto"/>
        <w:ind w:left="567" w:hanging="567"/>
      </w:pPr>
      <w:r w:rsidRPr="006E75A5">
        <w:t xml:space="preserve">Odpowiedzialność </w:t>
      </w:r>
      <w:r w:rsidR="007849D9">
        <w:t>Sprzedającego</w:t>
      </w:r>
      <w:r w:rsidRPr="006E75A5">
        <w:t xml:space="preserve">, wobec </w:t>
      </w:r>
      <w:r w:rsidR="00AB4B54">
        <w:t>Zamawiającego</w:t>
      </w:r>
      <w:r w:rsidRPr="006E75A5">
        <w:t xml:space="preserve"> z tytułu niewykonania lub nienależytego wykonania któregokolwiek z obowiązków wynikających z Umowy, w tym z tytułu odmowy lub niedokonania sprze</w:t>
      </w:r>
      <w:r w:rsidR="008D123A">
        <w:t>daży i dostarczenia Przedmiotu U</w:t>
      </w:r>
      <w:r w:rsidRPr="006E75A5">
        <w:t>mowy obejmuje szkodę rzeczywistą (</w:t>
      </w:r>
      <w:proofErr w:type="spellStart"/>
      <w:r w:rsidRPr="006E75A5">
        <w:t>damnum</w:t>
      </w:r>
      <w:proofErr w:type="spellEnd"/>
      <w:r w:rsidRPr="006E75A5">
        <w:t xml:space="preserve"> </w:t>
      </w:r>
      <w:proofErr w:type="spellStart"/>
      <w:r w:rsidRPr="006E75A5">
        <w:t>emergens</w:t>
      </w:r>
      <w:proofErr w:type="spellEnd"/>
      <w:r w:rsidRPr="006E75A5">
        <w:t>) oraz utracone korzyści (</w:t>
      </w:r>
      <w:proofErr w:type="spellStart"/>
      <w:r w:rsidRPr="006E75A5">
        <w:t>lucrum</w:t>
      </w:r>
      <w:proofErr w:type="spellEnd"/>
      <w:r w:rsidRPr="006E75A5">
        <w:t xml:space="preserve"> </w:t>
      </w:r>
      <w:proofErr w:type="spellStart"/>
      <w:r w:rsidRPr="006E75A5">
        <w:t>cessnas</w:t>
      </w:r>
      <w:proofErr w:type="spellEnd"/>
      <w:r w:rsidRPr="006E75A5">
        <w:t>).</w:t>
      </w:r>
    </w:p>
    <w:p w14:paraId="4E473B75" w14:textId="146ABA36" w:rsidR="005E3D3F" w:rsidRPr="006E75A5" w:rsidRDefault="00BC270E" w:rsidP="006600A2">
      <w:pPr>
        <w:numPr>
          <w:ilvl w:val="0"/>
          <w:numId w:val="21"/>
        </w:numPr>
        <w:tabs>
          <w:tab w:val="clear" w:pos="357"/>
          <w:tab w:val="num" w:pos="567"/>
        </w:tabs>
        <w:spacing w:line="240" w:lineRule="auto"/>
        <w:ind w:left="567" w:hanging="567"/>
      </w:pPr>
      <w:r w:rsidRPr="006E75A5">
        <w:t xml:space="preserve">Całkowita suma kar umownych naliczonych na podstawi ust. 1, </w:t>
      </w:r>
      <w:proofErr w:type="spellStart"/>
      <w:r w:rsidRPr="006E75A5">
        <w:t>ppkt</w:t>
      </w:r>
      <w:proofErr w:type="spellEnd"/>
      <w:r w:rsidRPr="006E75A5">
        <w:t xml:space="preserve"> a) i b) umowy nie przekroczy 30 % </w:t>
      </w:r>
      <w:r w:rsidR="00046A86">
        <w:t xml:space="preserve">ceny </w:t>
      </w:r>
      <w:r w:rsidRPr="006E75A5">
        <w:t>netto określone</w:t>
      </w:r>
      <w:r w:rsidR="00046A86">
        <w:t>j</w:t>
      </w:r>
      <w:r w:rsidRPr="006E75A5">
        <w:t xml:space="preserve"> w § 4 ust. 1 Umowy</w:t>
      </w:r>
      <w:r w:rsidR="005E3D3F">
        <w:t xml:space="preserve"> (całości przedmiotu umowy)</w:t>
      </w:r>
      <w:r w:rsidR="005E3D3F" w:rsidRPr="006E75A5">
        <w:t xml:space="preserve">. </w:t>
      </w:r>
    </w:p>
    <w:p w14:paraId="44B0AE4A" w14:textId="3F685A42" w:rsidR="005E3D3F" w:rsidRPr="006E75A5" w:rsidRDefault="00BC270E" w:rsidP="006600A2">
      <w:pPr>
        <w:numPr>
          <w:ilvl w:val="0"/>
          <w:numId w:val="21"/>
        </w:numPr>
        <w:tabs>
          <w:tab w:val="clear" w:pos="357"/>
          <w:tab w:val="num" w:pos="567"/>
        </w:tabs>
        <w:spacing w:line="240" w:lineRule="auto"/>
        <w:ind w:left="567" w:hanging="567"/>
      </w:pPr>
      <w:r w:rsidRPr="006E75A5">
        <w:t xml:space="preserve">Łączna suma kar umownych naliczanych zgodnie z postanowieniami Umowy nie przekroczy 50% </w:t>
      </w:r>
      <w:r w:rsidR="00046A86">
        <w:t xml:space="preserve">ceny </w:t>
      </w:r>
      <w:r w:rsidRPr="006E75A5">
        <w:t>netto określone</w:t>
      </w:r>
      <w:r w:rsidR="00A30BAE">
        <w:t>j</w:t>
      </w:r>
      <w:r w:rsidRPr="006E75A5">
        <w:t xml:space="preserve"> w § 4 ust. 1 Umowy</w:t>
      </w:r>
      <w:r w:rsidR="005E3D3F">
        <w:t xml:space="preserve"> (całości przedmiotu umowy)</w:t>
      </w:r>
      <w:r w:rsidR="005E3D3F" w:rsidRPr="006E75A5">
        <w:t xml:space="preserve">. </w:t>
      </w:r>
    </w:p>
    <w:p w14:paraId="0A7ED058" w14:textId="3171446D" w:rsidR="007849D9" w:rsidRPr="00BC270E" w:rsidRDefault="00BC270E" w:rsidP="0035027E">
      <w:pPr>
        <w:numPr>
          <w:ilvl w:val="0"/>
          <w:numId w:val="21"/>
        </w:numPr>
        <w:tabs>
          <w:tab w:val="clear" w:pos="357"/>
        </w:tabs>
        <w:spacing w:line="240" w:lineRule="auto"/>
        <w:ind w:left="567" w:hanging="567"/>
        <w:rPr>
          <w:rFonts w:eastAsia="Calibri"/>
          <w:lang w:eastAsia="ar-SA"/>
        </w:rPr>
      </w:pPr>
      <w:r w:rsidRPr="006E75A5">
        <w:t>Kary umowne ok</w:t>
      </w:r>
      <w:r w:rsidR="008D123A">
        <w:t>reślone w niniejszym paragrafie</w:t>
      </w:r>
      <w:r w:rsidRPr="006E75A5">
        <w:t xml:space="preserve"> będą płatne przez Sprzedającego bez konieczności jakiegokolwiek wezwania ze strony </w:t>
      </w:r>
      <w:r w:rsidR="00AB4B54">
        <w:t>Zamawiającego</w:t>
      </w:r>
      <w:r w:rsidRPr="006E75A5">
        <w:t xml:space="preserve"> w terminie 7 dni od dnia </w:t>
      </w:r>
      <w:r w:rsidR="00A30BAE">
        <w:t>wystawienia noty księgowej.</w:t>
      </w:r>
      <w:r w:rsidR="00A62DE2">
        <w:t xml:space="preserve"> W przypadku potrącenia umownego Zamawiający </w:t>
      </w:r>
      <w:r w:rsidR="006B095C">
        <w:t xml:space="preserve">fakt kompensaty stwierdzi w nocie księgowej. </w:t>
      </w:r>
    </w:p>
    <w:p w14:paraId="615ADAF8" w14:textId="77777777" w:rsidR="008D3054" w:rsidRPr="00A30BAE" w:rsidRDefault="008D3054" w:rsidP="00BC270E">
      <w:pPr>
        <w:spacing w:line="240" w:lineRule="auto"/>
        <w:ind w:left="567"/>
        <w:rPr>
          <w:rFonts w:eastAsia="Calibri"/>
          <w:lang w:eastAsia="ar-SA"/>
        </w:rPr>
      </w:pPr>
    </w:p>
    <w:p w14:paraId="0A7ED059"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8</w:t>
      </w:r>
    </w:p>
    <w:p w14:paraId="0A7ED05A"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ODSTĄPIENIE OD UMOWY</w:t>
      </w:r>
    </w:p>
    <w:p w14:paraId="0A7ED05B" w14:textId="77777777" w:rsidR="005F1E58" w:rsidRPr="006E75A5" w:rsidRDefault="00BC270E" w:rsidP="0035027E">
      <w:pPr>
        <w:pStyle w:val="Akapitzlist"/>
        <w:numPr>
          <w:ilvl w:val="0"/>
          <w:numId w:val="9"/>
        </w:numPr>
        <w:spacing w:line="240" w:lineRule="auto"/>
        <w:ind w:left="567" w:hanging="567"/>
      </w:pPr>
      <w:r>
        <w:t>Zamawiający</w:t>
      </w:r>
      <w:r w:rsidRPr="006E75A5">
        <w:t xml:space="preserve"> ma prawo według swojego wyboru odstąpić od umowy w całości lub niezrealizowanej części zamówienia,</w:t>
      </w:r>
      <w:r w:rsidRPr="006E75A5">
        <w:rPr>
          <w:lang w:eastAsia="ar-SA"/>
        </w:rPr>
        <w:t xml:space="preserve"> z przyczyn leżących po stronie </w:t>
      </w:r>
      <w:r w:rsidR="007849D9">
        <w:rPr>
          <w:lang w:eastAsia="ar-SA"/>
        </w:rPr>
        <w:t>Sprzedającego</w:t>
      </w:r>
      <w:r w:rsidRPr="006E75A5">
        <w:t>:</w:t>
      </w:r>
    </w:p>
    <w:p w14:paraId="0A7ED05C" w14:textId="77777777" w:rsidR="005F1E58" w:rsidRPr="006E75A5" w:rsidRDefault="00BC270E" w:rsidP="0035027E">
      <w:pPr>
        <w:numPr>
          <w:ilvl w:val="2"/>
          <w:numId w:val="10"/>
        </w:numPr>
        <w:tabs>
          <w:tab w:val="left" w:pos="851"/>
        </w:tabs>
        <w:spacing w:line="240" w:lineRule="auto"/>
        <w:ind w:left="993" w:hanging="426"/>
      </w:pPr>
      <w:r w:rsidRPr="006E75A5">
        <w:t xml:space="preserve">   gdy w stosunku do </w:t>
      </w:r>
      <w:r w:rsidR="007849D9">
        <w:t>Sprzedającego</w:t>
      </w:r>
      <w:r w:rsidRPr="006E75A5">
        <w:t xml:space="preserve"> zaistnieją przesłanki ogłoszenia upadłości lub wszczęcia postępowania likwidacyjnego,</w:t>
      </w:r>
    </w:p>
    <w:p w14:paraId="0A7ED05D" w14:textId="77777777" w:rsidR="005F1E58" w:rsidRPr="006E75A5" w:rsidRDefault="00BC270E" w:rsidP="0035027E">
      <w:pPr>
        <w:numPr>
          <w:ilvl w:val="1"/>
          <w:numId w:val="10"/>
        </w:numPr>
        <w:spacing w:line="240" w:lineRule="auto"/>
        <w:ind w:left="993" w:hanging="426"/>
      </w:pPr>
      <w:r w:rsidRPr="006E75A5">
        <w:t xml:space="preserve">w przypadku zajęcia istotnej dla realizacji Umowy części majątku </w:t>
      </w:r>
      <w:r w:rsidR="007849D9">
        <w:t>Sprzedającego</w:t>
      </w:r>
      <w:r w:rsidRPr="006E75A5">
        <w:t xml:space="preserve"> przez osoby trzecie na mocy orzeczenia właściwego organu.</w:t>
      </w:r>
    </w:p>
    <w:p w14:paraId="0A7ED05E" w14:textId="77777777" w:rsidR="005F1E58" w:rsidRPr="006E75A5" w:rsidRDefault="00BC270E" w:rsidP="0035027E">
      <w:pPr>
        <w:pStyle w:val="Akapitzlist"/>
        <w:numPr>
          <w:ilvl w:val="0"/>
          <w:numId w:val="9"/>
        </w:numPr>
        <w:tabs>
          <w:tab w:val="left" w:pos="851"/>
        </w:tabs>
        <w:spacing w:line="240" w:lineRule="auto"/>
        <w:ind w:left="567" w:hanging="567"/>
      </w:pPr>
      <w:r w:rsidRPr="006E75A5">
        <w:t>Oświadczenie o odstąpieniu od Umowy powinno zostać złożone w formie pisemnej lub w postaci elektronicznej na zasadach wskazanych w art. 77² Kodeksu cywil</w:t>
      </w:r>
      <w:r w:rsidR="009434D8">
        <w:t>nego, pod rygorem nieważności.</w:t>
      </w:r>
    </w:p>
    <w:p w14:paraId="0A7ED05F" w14:textId="77777777" w:rsidR="005F1E58" w:rsidRPr="006E75A5" w:rsidRDefault="00BC270E" w:rsidP="0035027E">
      <w:pPr>
        <w:pStyle w:val="Akapitzlist"/>
        <w:numPr>
          <w:ilvl w:val="0"/>
          <w:numId w:val="9"/>
        </w:numPr>
        <w:tabs>
          <w:tab w:val="left" w:pos="851"/>
        </w:tabs>
        <w:spacing w:line="240" w:lineRule="auto"/>
        <w:ind w:left="567" w:hanging="567"/>
      </w:pPr>
      <w:r w:rsidRPr="006E75A5">
        <w:t xml:space="preserve">Oświadczenie o odstąpieniu od Umowy zgodnie z niniejszym paragrafem może zostać złożone przez </w:t>
      </w:r>
      <w:r w:rsidR="00AB4B54">
        <w:t>Zamawiającego</w:t>
      </w:r>
      <w:r w:rsidRPr="006E75A5">
        <w:t xml:space="preserve"> w terminie 2 miesięcy od dnia dowiedzenia się </w:t>
      </w:r>
      <w:r w:rsidRPr="006E75A5">
        <w:br/>
        <w:t xml:space="preserve">o podstawie odstąpienia. </w:t>
      </w:r>
    </w:p>
    <w:p w14:paraId="0A7ED060" w14:textId="77777777" w:rsidR="005F1E58" w:rsidRPr="006E75A5" w:rsidRDefault="00BC270E" w:rsidP="0035027E">
      <w:pPr>
        <w:pStyle w:val="Akapitzlist"/>
        <w:numPr>
          <w:ilvl w:val="0"/>
          <w:numId w:val="9"/>
        </w:numPr>
        <w:tabs>
          <w:tab w:val="left" w:pos="851"/>
        </w:tabs>
        <w:spacing w:line="240" w:lineRule="auto"/>
        <w:ind w:left="567" w:hanging="567"/>
      </w:pPr>
      <w:r w:rsidRPr="006E75A5">
        <w:t xml:space="preserve">Odstąpienie od Umowy na jakiejkolwiek podstawie nie uchybia obowiązkowi zapłaty kar umownych przewidzianych Umową oraz odszkodowań uzupełniających.  </w:t>
      </w:r>
    </w:p>
    <w:p w14:paraId="0A7ED061" w14:textId="77777777" w:rsidR="00D005FA" w:rsidRPr="00AD765F" w:rsidRDefault="00D005FA" w:rsidP="004A2E2A">
      <w:pPr>
        <w:pStyle w:val="Akapitzlist"/>
        <w:tabs>
          <w:tab w:val="left" w:pos="851"/>
        </w:tabs>
        <w:spacing w:line="240" w:lineRule="auto"/>
      </w:pPr>
    </w:p>
    <w:p w14:paraId="0A7ED062"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lastRenderedPageBreak/>
        <w:t>§ 9</w:t>
      </w:r>
    </w:p>
    <w:p w14:paraId="0A7ED063"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POWIADOMIENIA</w:t>
      </w:r>
    </w:p>
    <w:p w14:paraId="0A7ED064" w14:textId="77777777" w:rsidR="00D005FA" w:rsidRPr="00AD765F" w:rsidRDefault="00BC270E" w:rsidP="004A2E2A">
      <w:pPr>
        <w:spacing w:line="240" w:lineRule="auto"/>
        <w:ind w:left="567" w:hanging="567"/>
      </w:pPr>
      <w:r w:rsidRPr="00AD765F">
        <w:t>1.</w:t>
      </w:r>
      <w:r w:rsidRPr="00AD765F">
        <w:tab/>
        <w:t xml:space="preserve">Wszelkie powiadomienia wynikające z niniejszej Umowy wymagają formy pisemnej, chyba że szczególne postanowienia niniejszej Umowy stanowią inaczej. </w:t>
      </w:r>
    </w:p>
    <w:p w14:paraId="0A7ED065" w14:textId="77777777" w:rsidR="00D005FA" w:rsidRPr="00AD765F" w:rsidRDefault="00BC270E" w:rsidP="004A2E2A">
      <w:pPr>
        <w:spacing w:line="240" w:lineRule="auto"/>
        <w:ind w:left="567"/>
      </w:pPr>
      <w:r w:rsidRPr="00AD765F">
        <w:t>Powiadomienia o których mowa będą kierowane na następujące adresy:</w:t>
      </w:r>
    </w:p>
    <w:p w14:paraId="0A7ED066" w14:textId="0817F8AA" w:rsidR="00D005FA" w:rsidRPr="00AD765F" w:rsidRDefault="00BC270E" w:rsidP="004A2E2A">
      <w:pPr>
        <w:tabs>
          <w:tab w:val="left" w:pos="4140"/>
        </w:tabs>
        <w:spacing w:line="240" w:lineRule="auto"/>
        <w:ind w:left="567" w:hanging="567"/>
      </w:pPr>
      <w:r w:rsidRPr="00AD765F">
        <w:tab/>
        <w:t>a)</w:t>
      </w:r>
      <w:r w:rsidRPr="552A0F5C">
        <w:rPr>
          <w:i/>
          <w:iCs/>
        </w:rPr>
        <w:t xml:space="preserve"> </w:t>
      </w:r>
      <w:r w:rsidRPr="00AD765F">
        <w:t xml:space="preserve">dla </w:t>
      </w:r>
      <w:r w:rsidR="00E4650C" w:rsidRPr="00AD765F">
        <w:t>Zamawiaj</w:t>
      </w:r>
      <w:r w:rsidR="002B0C14" w:rsidRPr="00AD765F">
        <w:t>ą</w:t>
      </w:r>
      <w:r w:rsidR="00E4650C" w:rsidRPr="00AD765F">
        <w:t>cego</w:t>
      </w:r>
      <w:r w:rsidRPr="00AD765F">
        <w:t>:</w:t>
      </w:r>
      <w:r w:rsidR="00EC186B" w:rsidRPr="00AD765F">
        <w:t xml:space="preserve"> ORLEN S.A. – Oddział PGNiG w Sanoku, </w:t>
      </w:r>
      <w:r w:rsidR="00C06452" w:rsidRPr="00AD765F">
        <w:t>Dział Zaopatrzenia</w:t>
      </w:r>
      <w:r w:rsidR="00EC186B" w:rsidRPr="00AD765F">
        <w:t xml:space="preserve"> </w:t>
      </w:r>
      <w:r w:rsidR="00F82634">
        <w:br/>
      </w:r>
      <w:r w:rsidRPr="00AD765F">
        <w:t>ul. Sienkiewicza 12, 38-500 Sanok</w:t>
      </w:r>
    </w:p>
    <w:p w14:paraId="0A7ED067" w14:textId="77777777" w:rsidR="00D005FA" w:rsidRPr="00AD765F" w:rsidRDefault="00BC270E" w:rsidP="004A2E2A">
      <w:pPr>
        <w:tabs>
          <w:tab w:val="num" w:pos="1080"/>
          <w:tab w:val="left" w:pos="3780"/>
        </w:tabs>
        <w:spacing w:line="240" w:lineRule="auto"/>
        <w:ind w:left="567" w:hanging="567"/>
      </w:pPr>
      <w:r w:rsidRPr="00AD765F">
        <w:tab/>
        <w:t xml:space="preserve">b) dla </w:t>
      </w:r>
      <w:r w:rsidR="00AD765F">
        <w:t>Sprzedającego</w:t>
      </w:r>
      <w:r w:rsidRPr="00AD765F">
        <w:t>:</w:t>
      </w:r>
    </w:p>
    <w:p w14:paraId="0A7ED068" w14:textId="77777777" w:rsidR="00D005FA" w:rsidRPr="00AD765F" w:rsidRDefault="00BC270E" w:rsidP="004A2E2A">
      <w:pPr>
        <w:spacing w:line="240" w:lineRule="auto"/>
        <w:ind w:left="567"/>
      </w:pPr>
      <w:r w:rsidRPr="00AD765F">
        <w:t>…</w:t>
      </w:r>
      <w:r w:rsidR="0023711D" w:rsidRPr="00AD765F">
        <w:t>…</w:t>
      </w:r>
    </w:p>
    <w:p w14:paraId="0A7ED069" w14:textId="77777777" w:rsidR="00D005FA" w:rsidRPr="00AD765F" w:rsidRDefault="00BC270E" w:rsidP="004A2E2A">
      <w:pPr>
        <w:spacing w:line="240" w:lineRule="auto"/>
        <w:ind w:left="567" w:hanging="567"/>
      </w:pPr>
      <w:r w:rsidRPr="00AD765F">
        <w:t>2.</w:t>
      </w:r>
      <w:r w:rsidRPr="00AD765F">
        <w:tab/>
        <w:t xml:space="preserve">Powiadomienia będą uważane za prawidłowo dokonane w dniu osobistego doręczenia  lub w dniu potwierdzenia doręczenia w przypadku zawiadomienia listem poleconym </w:t>
      </w:r>
      <w:r w:rsidR="00366BCA" w:rsidRPr="00AD765F">
        <w:t xml:space="preserve">lub </w:t>
      </w:r>
      <w:r w:rsidRPr="00AD765F">
        <w:t xml:space="preserve">za potwierdzeniem odbioru. </w:t>
      </w:r>
    </w:p>
    <w:p w14:paraId="0A7ED06A" w14:textId="77777777" w:rsidR="00D005FA" w:rsidRPr="00010502" w:rsidRDefault="00D005FA" w:rsidP="00F41C61">
      <w:pPr>
        <w:pStyle w:val="Akapitzlist"/>
        <w:keepNext/>
        <w:keepLines/>
        <w:suppressAutoHyphens/>
        <w:spacing w:line="240" w:lineRule="auto"/>
        <w:ind w:left="567"/>
        <w:jc w:val="center"/>
        <w:outlineLvl w:val="0"/>
        <w:rPr>
          <w:b/>
          <w:color w:val="000000"/>
          <w:sz w:val="14"/>
        </w:rPr>
      </w:pPr>
    </w:p>
    <w:p w14:paraId="0A7ED06B" w14:textId="77777777" w:rsidR="00B319C5"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10</w:t>
      </w:r>
    </w:p>
    <w:p w14:paraId="0A7ED06C" w14:textId="77777777" w:rsidR="00103716"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KLAUZULA ANTYKORUPCYJNA</w:t>
      </w:r>
    </w:p>
    <w:p w14:paraId="0A7ED06D" w14:textId="77777777" w:rsidR="00103716" w:rsidRPr="00AD765F" w:rsidRDefault="00BC270E" w:rsidP="0035027E">
      <w:pPr>
        <w:numPr>
          <w:ilvl w:val="0"/>
          <w:numId w:val="14"/>
        </w:numPr>
        <w:spacing w:line="240" w:lineRule="auto"/>
        <w:ind w:left="567" w:hanging="567"/>
      </w:pPr>
      <w:r w:rsidRPr="00AD765F">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A7ED06E" w14:textId="77777777" w:rsidR="00103716" w:rsidRPr="00AD765F" w:rsidRDefault="00BC270E" w:rsidP="0035027E">
      <w:pPr>
        <w:numPr>
          <w:ilvl w:val="0"/>
          <w:numId w:val="14"/>
        </w:numPr>
        <w:spacing w:line="240" w:lineRule="auto"/>
        <w:ind w:left="567" w:hanging="567"/>
      </w:pPr>
      <w:r w:rsidRPr="00AD765F">
        <w:t xml:space="preserve">Każda ze Stron zaświadcza, że wdrożyła procedury przeciwdziałania korupcji </w:t>
      </w:r>
      <w:r w:rsidRPr="00AD765F">
        <w:br/>
        <w:t xml:space="preserve">i konfliktowi interesów. </w:t>
      </w:r>
    </w:p>
    <w:p w14:paraId="0A7ED06F" w14:textId="77777777" w:rsidR="00103716" w:rsidRPr="00AD765F" w:rsidRDefault="00BC270E" w:rsidP="0035027E">
      <w:pPr>
        <w:numPr>
          <w:ilvl w:val="0"/>
          <w:numId w:val="14"/>
        </w:numPr>
        <w:spacing w:line="240" w:lineRule="auto"/>
        <w:ind w:left="567" w:hanging="567"/>
      </w:pPr>
      <w:r w:rsidRPr="00AD765F">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AD765F">
        <w:br/>
        <w:t xml:space="preserve">i wyjaśniania nieprawidłowości, zarówno bezpośrednio, jak i działając poprzez kontrolowane lub powiązane podmioty gospodarcze Stron. </w:t>
      </w:r>
    </w:p>
    <w:p w14:paraId="0A7ED070" w14:textId="77777777" w:rsidR="00103716" w:rsidRPr="00AD765F" w:rsidRDefault="00BC270E" w:rsidP="0035027E">
      <w:pPr>
        <w:numPr>
          <w:ilvl w:val="0"/>
          <w:numId w:val="14"/>
        </w:numPr>
        <w:spacing w:line="240" w:lineRule="auto"/>
        <w:ind w:left="567" w:hanging="567"/>
      </w:pPr>
      <w:r w:rsidRPr="00AD765F">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A7ED071" w14:textId="77777777" w:rsidR="00103716" w:rsidRPr="00AD765F" w:rsidRDefault="00BC270E" w:rsidP="0035027E">
      <w:pPr>
        <w:numPr>
          <w:ilvl w:val="0"/>
          <w:numId w:val="13"/>
        </w:numPr>
        <w:spacing w:line="240" w:lineRule="auto"/>
        <w:ind w:left="993" w:hanging="426"/>
      </w:pPr>
      <w:r w:rsidRPr="00AD765F">
        <w:t>członkowi zarządu, dyrektorowi, pracownikowi, ani agentowi Strony lub któregokolwiek kontrolowanego lub powiązanego podmiotu gospodarczego Stron,</w:t>
      </w:r>
    </w:p>
    <w:p w14:paraId="0A7ED072" w14:textId="77777777" w:rsidR="00103716" w:rsidRPr="00AD765F" w:rsidRDefault="00BC270E" w:rsidP="0035027E">
      <w:pPr>
        <w:numPr>
          <w:ilvl w:val="0"/>
          <w:numId w:val="13"/>
        </w:numPr>
        <w:spacing w:line="240" w:lineRule="auto"/>
        <w:ind w:left="993" w:hanging="426"/>
      </w:pPr>
      <w:r w:rsidRPr="00AD765F">
        <w:t xml:space="preserve">funkcjonariuszowi publicznemu, rozumianemu jako osobie fizycznej pełniącej funkcję publiczną w znaczeniu nadanym temu pojęciu w systemie prawnym kraju, </w:t>
      </w:r>
      <w:r w:rsidR="006B307D" w:rsidRPr="00AD765F">
        <w:br/>
      </w:r>
      <w:r w:rsidRPr="00AD765F">
        <w:t>w którym dochodzi do realizacji niniejszej Umowy, lub w którym znajdują się zarejestrowane siedziby Stron lub któregokolwiek kontrolowanego lub powiązanego podmiotu gospodarczego Stron;</w:t>
      </w:r>
    </w:p>
    <w:p w14:paraId="0A7ED073" w14:textId="77777777" w:rsidR="00103716" w:rsidRPr="00AD765F" w:rsidRDefault="00BC270E" w:rsidP="0035027E">
      <w:pPr>
        <w:numPr>
          <w:ilvl w:val="0"/>
          <w:numId w:val="13"/>
        </w:numPr>
        <w:spacing w:line="240" w:lineRule="auto"/>
        <w:ind w:left="993" w:hanging="426"/>
      </w:pPr>
      <w:r w:rsidRPr="00AD765F">
        <w:t xml:space="preserve">partii politycznej, członkowi partii politycznej, ani kandydatowi na urząd państwowy; </w:t>
      </w:r>
    </w:p>
    <w:p w14:paraId="0A7ED074" w14:textId="77777777" w:rsidR="00103716" w:rsidRPr="00AD765F" w:rsidRDefault="00BC270E" w:rsidP="0035027E">
      <w:pPr>
        <w:numPr>
          <w:ilvl w:val="0"/>
          <w:numId w:val="13"/>
        </w:numPr>
        <w:spacing w:line="240" w:lineRule="auto"/>
        <w:ind w:left="993" w:hanging="426"/>
      </w:pPr>
      <w:r w:rsidRPr="00AD765F">
        <w:t xml:space="preserve">agentowi ani pośrednikowi w zamian za opłacenie kogokolwiek z wyżej wymienionych; ani też </w:t>
      </w:r>
    </w:p>
    <w:p w14:paraId="0A7ED075" w14:textId="77777777" w:rsidR="00103716" w:rsidRPr="00AD765F" w:rsidRDefault="00BC270E" w:rsidP="0035027E">
      <w:pPr>
        <w:numPr>
          <w:ilvl w:val="0"/>
          <w:numId w:val="13"/>
        </w:numPr>
        <w:spacing w:line="240" w:lineRule="auto"/>
        <w:ind w:left="993" w:hanging="426"/>
      </w:pPr>
      <w:r w:rsidRPr="00AD765F">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A7ED076" w14:textId="77777777" w:rsidR="00103716" w:rsidRPr="00AD765F" w:rsidRDefault="00BC270E" w:rsidP="0035027E">
      <w:pPr>
        <w:numPr>
          <w:ilvl w:val="0"/>
          <w:numId w:val="14"/>
        </w:numPr>
        <w:spacing w:line="240" w:lineRule="auto"/>
        <w:ind w:left="567" w:hanging="567"/>
      </w:pPr>
      <w:r w:rsidRPr="00AD765F">
        <w:t xml:space="preserve">Strony są zobowiązane do niezwłocznego wzajemnego informowania się o każdym przypadku naruszenia postanowień niniejszej klauzuli antykorupcyjnej. Na pisemny wniosek każdej ze Stron, druga Strona niezwłocznie dostarczy informacje i udzieli </w:t>
      </w:r>
      <w:r w:rsidRPr="00AD765F">
        <w:lastRenderedPageBreak/>
        <w:t>odpowiedzi na uzasadnione pytania, które dotyczyć będą wykonywania niniejszej Umowy w zakresie zgodności z postanowieniami niniejszej klauzuli antykorupcyjnej.</w:t>
      </w:r>
    </w:p>
    <w:p w14:paraId="0A7ED077" w14:textId="77777777" w:rsidR="00103716" w:rsidRPr="00AD765F" w:rsidRDefault="00BC270E" w:rsidP="0035027E">
      <w:pPr>
        <w:numPr>
          <w:ilvl w:val="0"/>
          <w:numId w:val="14"/>
        </w:numPr>
        <w:spacing w:line="240" w:lineRule="auto"/>
        <w:ind w:left="567" w:hanging="567"/>
      </w:pPr>
      <w:r w:rsidRPr="00AD765F">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AD765F">
          <w:rPr>
            <w:color w:val="0000FF"/>
            <w:u w:val="single"/>
          </w:rPr>
          <w:t>naruszenieprawa@orlen.pl</w:t>
        </w:r>
      </w:hyperlink>
      <w:r w:rsidRPr="00AD765F">
        <w:t xml:space="preserve"> lub pod numerem telefonu: +48 800 322 323 – bez identyfikacji numeru osoby dzwoniącej.</w:t>
      </w:r>
    </w:p>
    <w:p w14:paraId="0A7ED078" w14:textId="77777777" w:rsidR="00103716" w:rsidRPr="00AD765F" w:rsidRDefault="00BC270E" w:rsidP="0035027E">
      <w:pPr>
        <w:numPr>
          <w:ilvl w:val="0"/>
          <w:numId w:val="14"/>
        </w:numPr>
        <w:spacing w:line="240" w:lineRule="auto"/>
        <w:ind w:left="567" w:hanging="567"/>
      </w:pPr>
      <w:r w:rsidRPr="00AD765F">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A7ED079" w14:textId="77777777" w:rsidR="00103716" w:rsidRPr="00AD765F" w:rsidRDefault="00103716" w:rsidP="004A2E2A">
      <w:pPr>
        <w:spacing w:line="240" w:lineRule="auto"/>
      </w:pPr>
    </w:p>
    <w:p w14:paraId="0A7ED07A" w14:textId="77777777" w:rsidR="00103716"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11</w:t>
      </w:r>
    </w:p>
    <w:p w14:paraId="0A7ED07B" w14:textId="77777777" w:rsidR="00103716"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xml:space="preserve">KLAUZULA SANKCYJNA </w:t>
      </w:r>
    </w:p>
    <w:p w14:paraId="0A7ED07C" w14:textId="77777777" w:rsidR="00103716" w:rsidRPr="00AD765F" w:rsidRDefault="00BC270E" w:rsidP="0035027E">
      <w:pPr>
        <w:pStyle w:val="Akapitzlist"/>
        <w:keepNext/>
        <w:keepLines/>
        <w:numPr>
          <w:ilvl w:val="3"/>
          <w:numId w:val="10"/>
        </w:numPr>
        <w:suppressAutoHyphens/>
        <w:spacing w:line="240" w:lineRule="auto"/>
        <w:ind w:left="567" w:hanging="567"/>
        <w:outlineLvl w:val="0"/>
        <w:rPr>
          <w:caps/>
          <w:color w:val="000000"/>
        </w:rPr>
      </w:pPr>
      <w:r w:rsidRPr="00AD765F">
        <w:rPr>
          <w:color w:val="000000"/>
        </w:rPr>
        <w:t xml:space="preserve">Oświadczenia </w:t>
      </w:r>
      <w:r w:rsidR="00AD765F">
        <w:t>Sprzedającego</w:t>
      </w:r>
      <w:r w:rsidRPr="00AD765F">
        <w:rPr>
          <w:color w:val="000000"/>
        </w:rPr>
        <w:t>:</w:t>
      </w:r>
    </w:p>
    <w:p w14:paraId="0A7ED07D" w14:textId="77777777" w:rsidR="00103716" w:rsidRPr="00AD765F" w:rsidRDefault="00BC270E" w:rsidP="0035027E">
      <w:pPr>
        <w:pStyle w:val="Akapitzlist"/>
        <w:numPr>
          <w:ilvl w:val="1"/>
          <w:numId w:val="17"/>
        </w:numPr>
        <w:suppressAutoHyphens/>
        <w:spacing w:line="240" w:lineRule="auto"/>
        <w:ind w:left="567" w:hanging="567"/>
        <w:outlineLvl w:val="1"/>
      </w:pPr>
      <w:r>
        <w:t>Sprzedający</w:t>
      </w:r>
      <w:r w:rsidR="004E0C7E" w:rsidRPr="00AD765F">
        <w:t xml:space="preserve"> </w:t>
      </w:r>
      <w:r w:rsidR="00B47B49" w:rsidRPr="00AD765F">
        <w:t>oświadcza, że zgodnie z jego najlepszą wiedzą, na dzień zawarcia Umowy zarówno on, jak i jego podmioty zależne, dominujące oraz członkowie jego organów oraz osoby działające w jego imieniu i na jego rzecz:</w:t>
      </w:r>
    </w:p>
    <w:p w14:paraId="0A7ED07E"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AD765F">
        <w:rPr>
          <w:b/>
          <w:bCs/>
        </w:rPr>
        <w:t>Przepisy Sankcyjne</w:t>
      </w:r>
      <w:r w:rsidRPr="00AD765F">
        <w:t>”);</w:t>
      </w:r>
    </w:p>
    <w:p w14:paraId="0A7ED07F"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D765F">
        <w:rPr>
          <w:b/>
          <w:bCs/>
        </w:rPr>
        <w:t>Podmiot Objęty Sankcjami</w:t>
      </w:r>
      <w:r w:rsidRPr="00AD765F">
        <w:t>”);</w:t>
      </w:r>
    </w:p>
    <w:p w14:paraId="0A7ED080"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nie są bezpośrednio lub pośrednio własnością lub nie są kontrolowane przez osoby prawne lub fizyczne spełniające kryteria opisane w pkt. (ii) powyżej;</w:t>
      </w:r>
    </w:p>
    <w:p w14:paraId="0A7ED081"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 xml:space="preserve">nie zamieszkują lub nie posiadają siedziby lub głównego miejsca działalności </w:t>
      </w:r>
      <w:r w:rsidR="00646094" w:rsidRPr="00AD765F">
        <w:br/>
      </w:r>
      <w:r w:rsidRPr="00AD765F">
        <w:t>w państwie objętym Przepisami Sankcyjnymi lub nie są utworzone pod prawem państwa objętego Przepisami Sankcyjnymi;</w:t>
      </w:r>
    </w:p>
    <w:p w14:paraId="0A7ED082"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nie uczestniczą w żadnym postępowaniu lub dochodzeniu prowadzonym przeciwko nim w związku z naruszeniem jakichkolwiek Przepisów Sankcyjnych.</w:t>
      </w:r>
    </w:p>
    <w:p w14:paraId="0A7ED083" w14:textId="77777777" w:rsidR="00103716" w:rsidRPr="00AD765F" w:rsidRDefault="00BC270E" w:rsidP="0035027E">
      <w:pPr>
        <w:pStyle w:val="Akapitzlist"/>
        <w:keepNext/>
        <w:keepLines/>
        <w:numPr>
          <w:ilvl w:val="0"/>
          <w:numId w:val="15"/>
        </w:numPr>
        <w:suppressAutoHyphens/>
        <w:spacing w:line="240" w:lineRule="auto"/>
        <w:outlineLvl w:val="0"/>
        <w:rPr>
          <w:caps/>
          <w:color w:val="000000"/>
        </w:rPr>
      </w:pPr>
      <w:r w:rsidRPr="00AD765F">
        <w:rPr>
          <w:color w:val="000000"/>
        </w:rPr>
        <w:t xml:space="preserve">Zobowiązania </w:t>
      </w:r>
      <w:r w:rsidR="00AD765F">
        <w:t>Sprzedającego</w:t>
      </w:r>
      <w:r w:rsidRPr="00AD765F">
        <w:rPr>
          <w:color w:val="000000"/>
        </w:rPr>
        <w:t>:</w:t>
      </w:r>
    </w:p>
    <w:p w14:paraId="0A7ED084" w14:textId="77777777" w:rsidR="00103716" w:rsidRPr="00AD765F" w:rsidRDefault="00BC270E" w:rsidP="000117B0">
      <w:pPr>
        <w:suppressAutoHyphens/>
        <w:spacing w:line="240" w:lineRule="auto"/>
        <w:ind w:left="567" w:hanging="567"/>
        <w:outlineLvl w:val="1"/>
        <w:rPr>
          <w:color w:val="000000"/>
        </w:rPr>
      </w:pPr>
      <w:r w:rsidRPr="00AD765F">
        <w:rPr>
          <w:color w:val="000000"/>
        </w:rPr>
        <w:t>2.1</w:t>
      </w:r>
      <w:r w:rsidRPr="00AD765F">
        <w:rPr>
          <w:color w:val="000000"/>
        </w:rPr>
        <w:tab/>
      </w:r>
      <w:r w:rsidR="00AD765F">
        <w:t>Sprzedający</w:t>
      </w:r>
      <w:r w:rsidR="004E0C7E" w:rsidRPr="00AD765F">
        <w:t xml:space="preserve"> </w:t>
      </w:r>
      <w:r w:rsidR="00B47B49" w:rsidRPr="00AD765F">
        <w:rPr>
          <w:color w:val="000000"/>
        </w:rPr>
        <w:t>zobowiązuje się, że w okresie obowiązywania Umowy:</w:t>
      </w:r>
    </w:p>
    <w:p w14:paraId="0A7ED085" w14:textId="77777777" w:rsidR="00103716" w:rsidRPr="00AD765F" w:rsidRDefault="00BC270E" w:rsidP="0035027E">
      <w:pPr>
        <w:numPr>
          <w:ilvl w:val="2"/>
          <w:numId w:val="16"/>
        </w:numPr>
        <w:tabs>
          <w:tab w:val="clear" w:pos="850"/>
        </w:tabs>
        <w:suppressAutoHyphens/>
        <w:spacing w:line="240" w:lineRule="auto"/>
        <w:ind w:left="851" w:hanging="425"/>
        <w:outlineLvl w:val="2"/>
        <w:rPr>
          <w:color w:val="000000"/>
        </w:rPr>
      </w:pPr>
      <w:r w:rsidRPr="00AD765F">
        <w:rPr>
          <w:color w:val="000000"/>
        </w:rPr>
        <w:t xml:space="preserve">zarówno on, jak i jego podmioty zależne oraz członkowie jego organów oraz osoby działające w jego imieniu i na jego rzecz będą prowadzić działalność zgodnie </w:t>
      </w:r>
      <w:r w:rsidR="005F1E81" w:rsidRPr="00AD765F">
        <w:rPr>
          <w:color w:val="000000"/>
        </w:rPr>
        <w:br/>
      </w:r>
      <w:r w:rsidRPr="00AD765F">
        <w:rPr>
          <w:color w:val="000000"/>
        </w:rPr>
        <w:t xml:space="preserve">z Przepisami Sankcyjnymi; </w:t>
      </w:r>
    </w:p>
    <w:p w14:paraId="0A7ED086" w14:textId="77777777" w:rsidR="00103716" w:rsidRPr="00AD765F" w:rsidRDefault="00BC270E" w:rsidP="0035027E">
      <w:pPr>
        <w:numPr>
          <w:ilvl w:val="2"/>
          <w:numId w:val="16"/>
        </w:numPr>
        <w:tabs>
          <w:tab w:val="clear" w:pos="850"/>
        </w:tabs>
        <w:suppressAutoHyphens/>
        <w:spacing w:line="240" w:lineRule="auto"/>
        <w:ind w:left="851" w:hanging="425"/>
        <w:outlineLvl w:val="2"/>
        <w:rPr>
          <w:color w:val="000000"/>
        </w:rPr>
      </w:pPr>
      <w:r w:rsidRPr="00AD765F">
        <w:rPr>
          <w:color w:val="00000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A7ED087" w14:textId="77777777" w:rsidR="00103716" w:rsidRPr="00AD765F" w:rsidRDefault="00BC270E" w:rsidP="0035027E">
      <w:pPr>
        <w:numPr>
          <w:ilvl w:val="2"/>
          <w:numId w:val="16"/>
        </w:numPr>
        <w:tabs>
          <w:tab w:val="clear" w:pos="850"/>
        </w:tabs>
        <w:suppressAutoHyphens/>
        <w:spacing w:line="240" w:lineRule="auto"/>
        <w:ind w:left="851" w:hanging="425"/>
        <w:outlineLvl w:val="2"/>
        <w:rPr>
          <w:color w:val="000000"/>
        </w:rPr>
      </w:pPr>
      <w:r w:rsidRPr="00AD765F">
        <w:rPr>
          <w:color w:val="000000"/>
        </w:rPr>
        <w:t>wszelkie oświadczenia złożone w ust. 1 niniejszej klauzuli sankcyjnej pozostaną prawdziwe.</w:t>
      </w:r>
    </w:p>
    <w:p w14:paraId="0A7ED088" w14:textId="77777777" w:rsidR="00103716" w:rsidRPr="00AD765F" w:rsidRDefault="00BC270E" w:rsidP="000117B0">
      <w:pPr>
        <w:suppressAutoHyphens/>
        <w:spacing w:line="240" w:lineRule="auto"/>
        <w:ind w:left="567" w:hanging="567"/>
        <w:outlineLvl w:val="1"/>
        <w:rPr>
          <w:color w:val="000000"/>
        </w:rPr>
      </w:pPr>
      <w:r w:rsidRPr="00AD765F">
        <w:rPr>
          <w:color w:val="000000"/>
        </w:rPr>
        <w:t xml:space="preserve">2.2 </w:t>
      </w:r>
      <w:r w:rsidR="00904FE3" w:rsidRPr="00AD765F">
        <w:rPr>
          <w:color w:val="000000"/>
        </w:rPr>
        <w:tab/>
      </w:r>
      <w:r w:rsidRPr="00AD765F">
        <w:rPr>
          <w:color w:val="000000"/>
        </w:rPr>
        <w:t xml:space="preserve">W przypadku, gdy którekolwiek oświadczenie złożone w ust. 1.1 stanie się nieprawdziwe, niezwłocznie, jednak nie później niż w terminie 30 dni od powzięcia </w:t>
      </w:r>
      <w:r w:rsidR="004B0CA0" w:rsidRPr="00AD765F">
        <w:rPr>
          <w:color w:val="000000"/>
        </w:rPr>
        <w:br/>
      </w:r>
      <w:r w:rsidRPr="00AD765F">
        <w:rPr>
          <w:color w:val="000000"/>
        </w:rPr>
        <w:t xml:space="preserve">o takim przypadku informacji </w:t>
      </w:r>
      <w:r w:rsidR="00AD765F">
        <w:t>Sprzedającego</w:t>
      </w:r>
      <w:r w:rsidR="004E0C7E" w:rsidRPr="00AD765F">
        <w:rPr>
          <w:color w:val="000000"/>
        </w:rPr>
        <w:t xml:space="preserve"> </w:t>
      </w:r>
      <w:r w:rsidRPr="00AD765F">
        <w:rPr>
          <w:color w:val="000000"/>
        </w:rPr>
        <w:t>poinformuje, o ile n</w:t>
      </w:r>
      <w:r w:rsidR="005F1E81" w:rsidRPr="00AD765F">
        <w:rPr>
          <w:color w:val="000000"/>
        </w:rPr>
        <w:t xml:space="preserve">ie będzie to prawnie zakazane, </w:t>
      </w:r>
      <w:r w:rsidR="00E4650C" w:rsidRPr="00AD765F">
        <w:rPr>
          <w:color w:val="000000"/>
        </w:rPr>
        <w:t>Zamawiającego</w:t>
      </w:r>
      <w:r w:rsidR="009076D1" w:rsidRPr="00AD765F">
        <w:rPr>
          <w:color w:val="000000"/>
        </w:rPr>
        <w:t xml:space="preserve"> </w:t>
      </w:r>
      <w:r w:rsidRPr="00AD765F">
        <w:rPr>
          <w:color w:val="000000"/>
        </w:rPr>
        <w:t>o każdym takim przypadku oraz o podjętych działaniach zmierzających do przywrócenia prawdziwości takich oświadczeń;</w:t>
      </w:r>
    </w:p>
    <w:p w14:paraId="0A7ED089" w14:textId="77777777" w:rsidR="00A30BAE" w:rsidRDefault="00BC270E" w:rsidP="000117B0">
      <w:pPr>
        <w:tabs>
          <w:tab w:val="num" w:pos="567"/>
        </w:tabs>
        <w:suppressAutoHyphens/>
        <w:spacing w:line="240" w:lineRule="auto"/>
        <w:ind w:left="567" w:hanging="567"/>
        <w:outlineLvl w:val="1"/>
        <w:rPr>
          <w:color w:val="000000"/>
        </w:rPr>
      </w:pPr>
      <w:r w:rsidRPr="00AD765F">
        <w:rPr>
          <w:color w:val="000000"/>
        </w:rPr>
        <w:t xml:space="preserve">2.3 </w:t>
      </w:r>
      <w:r w:rsidR="00904FE3" w:rsidRPr="00AD765F">
        <w:rPr>
          <w:color w:val="000000"/>
        </w:rPr>
        <w:tab/>
      </w:r>
      <w:r w:rsidRPr="00AD765F">
        <w:rPr>
          <w:color w:val="000000"/>
        </w:rPr>
        <w:t xml:space="preserve">W przypadku naruszenia zobowiązań określonych w ust. 2.1 </w:t>
      </w:r>
      <w:r w:rsidR="00E4650C" w:rsidRPr="00AD765F">
        <w:rPr>
          <w:color w:val="000000"/>
        </w:rPr>
        <w:t>Zamawiający</w:t>
      </w:r>
      <w:r w:rsidRPr="00AD765F">
        <w:rPr>
          <w:color w:val="000000"/>
        </w:rPr>
        <w:t xml:space="preserve"> uprawniony będzie do odstąpienia od Umowy </w:t>
      </w:r>
      <w:r w:rsidR="005F1E81" w:rsidRPr="00AD765F">
        <w:rPr>
          <w:color w:val="000000"/>
        </w:rPr>
        <w:t xml:space="preserve">z winy </w:t>
      </w:r>
      <w:r w:rsidR="00AD765F">
        <w:t>Sprzedającego</w:t>
      </w:r>
      <w:r w:rsidRPr="00AD765F">
        <w:rPr>
          <w:color w:val="000000"/>
        </w:rPr>
        <w:t xml:space="preserve">, według swojego wyboru ze skutkiem ex </w:t>
      </w:r>
      <w:proofErr w:type="spellStart"/>
      <w:r w:rsidRPr="00AD765F">
        <w:rPr>
          <w:color w:val="000000"/>
        </w:rPr>
        <w:t>tunc</w:t>
      </w:r>
      <w:proofErr w:type="spellEnd"/>
      <w:r w:rsidRPr="00AD765F">
        <w:rPr>
          <w:color w:val="000000"/>
        </w:rPr>
        <w:t xml:space="preserve"> lub w części dotyczącej</w:t>
      </w:r>
      <w:r w:rsidR="0047454D" w:rsidRPr="00AD765F">
        <w:rPr>
          <w:color w:val="000000"/>
        </w:rPr>
        <w:t xml:space="preserve"> pozostałego niezrealizowanego P</w:t>
      </w:r>
      <w:r w:rsidRPr="00AD765F">
        <w:rPr>
          <w:color w:val="000000"/>
        </w:rPr>
        <w:t xml:space="preserve">rzedmiotu Umowy, naliczenia kar umownych opisanych w § </w:t>
      </w:r>
      <w:r w:rsidR="005F1E81" w:rsidRPr="00AD765F">
        <w:rPr>
          <w:color w:val="000000"/>
        </w:rPr>
        <w:t>7 ust. 1 lit. c</w:t>
      </w:r>
      <w:r w:rsidRPr="00AD765F">
        <w:rPr>
          <w:color w:val="000000"/>
        </w:rPr>
        <w:t xml:space="preserve"> oraz do odszkodowania uzupełniającego pokrywającego wszelkie szkody z tym związane. </w:t>
      </w:r>
    </w:p>
    <w:p w14:paraId="0A7ED08A" w14:textId="77777777" w:rsidR="00A046AC" w:rsidRPr="001042BD" w:rsidRDefault="00BC270E" w:rsidP="000117B0">
      <w:pPr>
        <w:tabs>
          <w:tab w:val="num" w:pos="567"/>
        </w:tabs>
        <w:suppressAutoHyphens/>
        <w:spacing w:line="240" w:lineRule="auto"/>
        <w:ind w:left="567" w:hanging="567"/>
        <w:outlineLvl w:val="1"/>
        <w:rPr>
          <w:b/>
          <w:bCs/>
          <w:color w:val="000000"/>
          <w:lang w:eastAsia="ar-SA"/>
        </w:rPr>
      </w:pPr>
      <w:r>
        <w:rPr>
          <w:color w:val="000000"/>
        </w:rPr>
        <w:lastRenderedPageBreak/>
        <w:t>2.4.</w:t>
      </w:r>
      <w:r>
        <w:rPr>
          <w:color w:val="000000"/>
        </w:rPr>
        <w:tab/>
      </w:r>
      <w:r w:rsidR="00FF6EB0" w:rsidRPr="00AD765F">
        <w:rPr>
          <w:color w:val="000000"/>
        </w:rPr>
        <w:t>Ponadto jeżeli wskutek naruszenia zobowiązań okreś</w:t>
      </w:r>
      <w:r w:rsidR="005F1E81" w:rsidRPr="00AD765F">
        <w:rPr>
          <w:color w:val="000000"/>
        </w:rPr>
        <w:t xml:space="preserve">lonych w ust. 2.1 lub ust. 2.2 </w:t>
      </w:r>
      <w:r w:rsidR="00DE53AF" w:rsidRPr="00AD765F">
        <w:rPr>
          <w:color w:val="000000"/>
        </w:rPr>
        <w:t>Zamawiający</w:t>
      </w:r>
      <w:r w:rsidR="00FF6EB0" w:rsidRPr="00AD765F">
        <w:rPr>
          <w:color w:val="000000"/>
        </w:rPr>
        <w:t xml:space="preserve"> zostanie poddany jakimkolwiek restrykcjom, sankcjom czy ograniczeniom ze strony podmiotów wymienionych</w:t>
      </w:r>
      <w:r w:rsidR="005F1E81" w:rsidRPr="00AD765F">
        <w:rPr>
          <w:color w:val="000000"/>
        </w:rPr>
        <w:t xml:space="preserve"> w ust. 1</w:t>
      </w:r>
      <w:r>
        <w:rPr>
          <w:color w:val="000000"/>
        </w:rPr>
        <w:t>.1</w:t>
      </w:r>
      <w:r w:rsidR="005F1E81" w:rsidRPr="00AD765F">
        <w:rPr>
          <w:color w:val="000000"/>
        </w:rPr>
        <w:t xml:space="preserve"> (i), </w:t>
      </w:r>
      <w:r w:rsidR="00E4650C" w:rsidRPr="00AD765F">
        <w:rPr>
          <w:color w:val="000000"/>
        </w:rPr>
        <w:t>Zamawiający</w:t>
      </w:r>
      <w:r w:rsidR="00FF6EB0" w:rsidRPr="00AD765F">
        <w:rPr>
          <w:color w:val="000000"/>
        </w:rPr>
        <w:t xml:space="preserve"> uprawniony będzie do odszkodowania pokrywającego wszelkie szkody związane z takimi restrykcjami, sankcjami czy ograniczeniami. </w:t>
      </w:r>
    </w:p>
    <w:p w14:paraId="0A7ED08B" w14:textId="77777777" w:rsidR="00A046AC" w:rsidRPr="00010502" w:rsidRDefault="00A046AC" w:rsidP="004A2E2A">
      <w:pPr>
        <w:spacing w:line="240" w:lineRule="auto"/>
        <w:rPr>
          <w:sz w:val="4"/>
        </w:rPr>
      </w:pPr>
    </w:p>
    <w:p w14:paraId="0A7ED08C"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1</w:t>
      </w:r>
      <w:r w:rsidR="005F1E81" w:rsidRPr="007C5284">
        <w:rPr>
          <w:b/>
          <w:bCs/>
          <w:color w:val="000000"/>
        </w:rPr>
        <w:t>2</w:t>
      </w:r>
    </w:p>
    <w:p w14:paraId="0A7ED08D"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ZOBOWIĄZANIA PODATKOWE</w:t>
      </w:r>
    </w:p>
    <w:p w14:paraId="0A7ED08E" w14:textId="77777777" w:rsidR="00EE2948" w:rsidRPr="005A388C" w:rsidRDefault="00BC270E" w:rsidP="00EE2948">
      <w:pPr>
        <w:numPr>
          <w:ilvl w:val="0"/>
          <w:numId w:val="7"/>
        </w:numPr>
        <w:spacing w:line="240" w:lineRule="auto"/>
        <w:ind w:left="567" w:hanging="567"/>
      </w:pPr>
      <w:r w:rsidRPr="005A388C">
        <w:t>Sprzedawca oświadcza, że swoje zobowiązania podatkowe deklaruje i reguluje zgodnie z obowiązującym w tym zakresie prawem i w chwili podpisywania niniejszej umowy nie ma żadnych zaległości w uiszczaniu należnych podatków, w tym podatku od towarów  i usług.</w:t>
      </w:r>
    </w:p>
    <w:p w14:paraId="0A7ED08F" w14:textId="77777777" w:rsidR="00EE2948" w:rsidRPr="005A388C" w:rsidRDefault="00BC270E" w:rsidP="00EE2948">
      <w:pPr>
        <w:numPr>
          <w:ilvl w:val="0"/>
          <w:numId w:val="7"/>
        </w:numPr>
        <w:spacing w:line="240" w:lineRule="auto"/>
        <w:ind w:left="567" w:hanging="567"/>
      </w:pPr>
      <w:r w:rsidRPr="005A388C">
        <w:t>Sprzedawca zobowiązuje się ciążące na nim zobowiązania podatkowe regulować zgodnie z obowiązującym w tym zakresie prawem.</w:t>
      </w:r>
    </w:p>
    <w:p w14:paraId="0A7ED090" w14:textId="77777777" w:rsidR="00EE2948" w:rsidRPr="005A388C" w:rsidRDefault="00BC270E" w:rsidP="00EE2948">
      <w:pPr>
        <w:numPr>
          <w:ilvl w:val="0"/>
          <w:numId w:val="7"/>
        </w:numPr>
        <w:spacing w:line="240" w:lineRule="auto"/>
        <w:ind w:left="567" w:hanging="567"/>
      </w:pPr>
      <w:r w:rsidRPr="005A388C">
        <w:t>Mając na uwadze ryzyka związane z procederem wyłudzenia podatku od towarów                       i usług, Strony postanawiają, że Sprzedawca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w:t>
      </w:r>
    </w:p>
    <w:p w14:paraId="0A7ED091" w14:textId="77777777" w:rsidR="00EE2948" w:rsidRPr="005A388C" w:rsidRDefault="00BC270E" w:rsidP="00EE2948">
      <w:pPr>
        <w:numPr>
          <w:ilvl w:val="0"/>
          <w:numId w:val="7"/>
        </w:numPr>
        <w:spacing w:line="240" w:lineRule="auto"/>
        <w:ind w:left="567" w:hanging="567"/>
      </w:pPr>
      <w:r w:rsidRPr="005A388C">
        <w:t>W przypadku wystąpienia do Kupującego przez organy podatkowe z jakimikolwiek wezwaniami do wypełnienia obowiązków podatkowych wynikających z działania lub zaniechania Sprzedającego lub jego dostawców oraz podwykonawców, Sprzedający zobowiązuje się do całkowitego zaspokojenia ewentualnych zobowiązań Kupującego wobec organów skarbowych z tego tytułu.</w:t>
      </w:r>
    </w:p>
    <w:p w14:paraId="0A7ED092" w14:textId="77777777" w:rsidR="00EE2948" w:rsidRPr="005A388C" w:rsidRDefault="00BC270E" w:rsidP="00EE2948">
      <w:pPr>
        <w:numPr>
          <w:ilvl w:val="0"/>
          <w:numId w:val="7"/>
        </w:numPr>
        <w:spacing w:line="240" w:lineRule="auto"/>
        <w:ind w:left="567" w:hanging="567"/>
      </w:pPr>
      <w:r w:rsidRPr="005A388C">
        <w:t xml:space="preserve">Zastrzega się prawo odstąpienia w całości od Umowy przez Kupującego ze skutkiem                       ex </w:t>
      </w:r>
      <w:proofErr w:type="spellStart"/>
      <w:r w:rsidRPr="005A388C">
        <w:t>tunc</w:t>
      </w:r>
      <w:proofErr w:type="spellEnd"/>
      <w:r w:rsidRPr="005A388C">
        <w:t xml:space="preserve"> lub w części dotyczących niezrealizowanych w całości bez wad zamówień,                     z przyczyn leżących po stronie Sprzedającego w trybie natychmiastowym, jeżeli:</w:t>
      </w:r>
    </w:p>
    <w:p w14:paraId="0A7ED093" w14:textId="77777777" w:rsidR="00EE2948" w:rsidRPr="005A388C" w:rsidRDefault="00BC270E" w:rsidP="00EE2948">
      <w:pPr>
        <w:numPr>
          <w:ilvl w:val="1"/>
          <w:numId w:val="7"/>
        </w:numPr>
        <w:spacing w:line="240" w:lineRule="auto"/>
        <w:ind w:left="993" w:hanging="426"/>
        <w:contextualSpacing/>
      </w:pPr>
      <w:r w:rsidRPr="005A388C">
        <w:t>zajdzie uzasadnione przypuszczenie, że Sprzedający nie przestrzega obowiązujących przepisów dotyczących regulowania zobowiązań podatkowych,                  w szczególności z tytułu podatku od towarów i usług;</w:t>
      </w:r>
    </w:p>
    <w:p w14:paraId="0A7ED094" w14:textId="77777777" w:rsidR="00EE2948" w:rsidRPr="005A388C" w:rsidRDefault="00BC270E" w:rsidP="00EE2948">
      <w:pPr>
        <w:numPr>
          <w:ilvl w:val="1"/>
          <w:numId w:val="7"/>
        </w:numPr>
        <w:spacing w:line="240" w:lineRule="auto"/>
        <w:ind w:left="993" w:hanging="426"/>
        <w:contextualSpacing/>
      </w:pPr>
      <w:r w:rsidRPr="005A388C">
        <w:t>Sprzedawca złożył nieprawdziwe oświadczenia, o którym mowa w ust. 1;</w:t>
      </w:r>
    </w:p>
    <w:p w14:paraId="0A7ED095" w14:textId="77777777" w:rsidR="00EE2948" w:rsidRPr="005A388C" w:rsidRDefault="00BC270E" w:rsidP="00EE2948">
      <w:pPr>
        <w:numPr>
          <w:ilvl w:val="1"/>
          <w:numId w:val="7"/>
        </w:numPr>
        <w:spacing w:line="240" w:lineRule="auto"/>
        <w:ind w:left="993" w:hanging="426"/>
        <w:contextualSpacing/>
      </w:pPr>
      <w:r w:rsidRPr="005A388C">
        <w:t>w wyniku przeprowadzonej przez Kupującego oceny, Sprzedawca zostanie uznany za podmiot, który uczestniczy w procedurze wyłudzania podatku od towarów i usług.</w:t>
      </w:r>
    </w:p>
    <w:p w14:paraId="0A7ED096" w14:textId="77777777" w:rsidR="00EE2948" w:rsidRPr="005A388C" w:rsidRDefault="00BC270E" w:rsidP="00EE2948">
      <w:pPr>
        <w:numPr>
          <w:ilvl w:val="0"/>
          <w:numId w:val="7"/>
        </w:numPr>
        <w:spacing w:line="240" w:lineRule="auto"/>
        <w:ind w:left="567" w:hanging="567"/>
      </w:pPr>
      <w:r w:rsidRPr="005A388C">
        <w:rPr>
          <w:lang w:eastAsia="ar-SA"/>
        </w:rPr>
        <w:t xml:space="preserve">W przypadkach opisanych w ust. 5 lit. a) lub c), </w:t>
      </w:r>
      <w:r w:rsidRPr="007C5284">
        <w:rPr>
          <w:lang w:eastAsia="ar-SA"/>
        </w:rPr>
        <w:t>Kupującemu</w:t>
      </w:r>
      <w:r w:rsidRPr="005A388C">
        <w:rPr>
          <w:lang w:eastAsia="ar-SA"/>
        </w:rPr>
        <w:t xml:space="preserve"> przysługuje prawo do odstąpienia od Umowy w terminie 1 miesiąca odpowiednio od dnia, gdy zajdzie </w:t>
      </w:r>
      <w:r w:rsidRPr="005A388C">
        <w:t>uzasadnione przypuszczenie, że Sprzedawca nie przestrzega obowiązujących przepisów dotyczących regulowania zobowiązań podatkowych</w:t>
      </w:r>
      <w:r w:rsidRPr="005A388C">
        <w:rPr>
          <w:lang w:eastAsia="ar-SA"/>
        </w:rPr>
        <w:t xml:space="preserve"> lub od dnia przeprowadzenia oceny, w wyniku której Sprzedawca zostanie uznany </w:t>
      </w:r>
      <w:r w:rsidRPr="005A388C">
        <w:t>za podmiot, który uczestniczy w procedurze wyłudzania podatku od towarów i usług.</w:t>
      </w:r>
      <w:r w:rsidRPr="005A388C">
        <w:rPr>
          <w:lang w:eastAsia="ar-SA"/>
        </w:rPr>
        <w:t xml:space="preserve"> </w:t>
      </w:r>
    </w:p>
    <w:p w14:paraId="15D9A19D" w14:textId="069B9358" w:rsidR="00B9451A" w:rsidRDefault="00BC270E" w:rsidP="00010502">
      <w:pPr>
        <w:numPr>
          <w:ilvl w:val="0"/>
          <w:numId w:val="7"/>
        </w:numPr>
        <w:spacing w:line="240" w:lineRule="auto"/>
        <w:ind w:left="567" w:hanging="567"/>
      </w:pPr>
      <w:r w:rsidRPr="005A388C">
        <w:t>W przypadku złożenia przez Sprzedawcę nieprawdziwych oświadczeń lub dokumentów związanych z zawarciem niniejszej Umowy, Kupujący ma prawo żądać kary umownej w wysokości 10.000,00 zł. Kupujący będzie uprawniony do dochodzenia na zasadach ogólnych opisanych w § 6 ust. 3 odszkodowania uzupełniającego w przypadku poniesienia szkody w wysokości przekraczającej ustaloną wysokość kary.</w:t>
      </w:r>
    </w:p>
    <w:p w14:paraId="1970584F" w14:textId="77777777" w:rsidR="00010502" w:rsidRPr="00010502" w:rsidRDefault="00010502" w:rsidP="00010502">
      <w:pPr>
        <w:spacing w:line="240" w:lineRule="auto"/>
        <w:ind w:left="567"/>
      </w:pPr>
    </w:p>
    <w:p w14:paraId="0A7ED099" w14:textId="14798B17" w:rsidR="00330E9A" w:rsidRDefault="00BC270E" w:rsidP="00330E9A">
      <w:pPr>
        <w:ind w:left="540" w:hanging="540"/>
        <w:jc w:val="center"/>
        <w:rPr>
          <w:b/>
          <w:bCs/>
          <w:lang w:eastAsia="ar-SA"/>
        </w:rPr>
      </w:pPr>
      <w:r>
        <w:rPr>
          <w:b/>
          <w:bCs/>
          <w:lang w:eastAsia="ar-SA"/>
        </w:rPr>
        <w:t>§ 13</w:t>
      </w:r>
    </w:p>
    <w:p w14:paraId="0A7ED09A" w14:textId="77777777" w:rsidR="00330E9A" w:rsidRDefault="00BC270E" w:rsidP="00330E9A">
      <w:pPr>
        <w:jc w:val="center"/>
        <w:rPr>
          <w:lang w:eastAsia="ar-SA"/>
        </w:rPr>
      </w:pPr>
      <w:r>
        <w:rPr>
          <w:b/>
          <w:bCs/>
          <w:lang w:eastAsia="ar-SA"/>
        </w:rPr>
        <w:t>OCHRONA INFORMACJI</w:t>
      </w:r>
    </w:p>
    <w:p w14:paraId="0A7ED09B" w14:textId="77777777" w:rsidR="00EE2948" w:rsidRPr="005A388C" w:rsidRDefault="00BC270E" w:rsidP="00EE2948">
      <w:pPr>
        <w:spacing w:line="240" w:lineRule="auto"/>
        <w:ind w:left="567" w:hanging="567"/>
      </w:pPr>
      <w:r w:rsidRPr="005A388C">
        <w:t>1.</w:t>
      </w:r>
      <w:r w:rsidRPr="005A388C">
        <w:tab/>
        <w:t xml:space="preserve">Sprzedawca zobowiązuje się zachować w tajemnicy wszelkie informacje uzyskane </w:t>
      </w:r>
      <w:r w:rsidRPr="005A388C">
        <w:br/>
        <w:t>w związku z zawarciem i realizacją niniejszej Umowy, w tym postanowienia niniejszej Umowy oraz nie wykorzystywać tych informacji do celów innych niż realizacja Umowy, jak również nie udostępniać ich osobom trzecim bez zgody ORLEN S.A. Zobowiązanie do zachowania w tajemnicy informacji, wiąże w czasie obowiązywania niniejszej Umowy, jak również w okresie 3 lat po jej rozwiązaniu, wygaśnięciu lub zniweczeniu skutków prawnych.</w:t>
      </w:r>
    </w:p>
    <w:p w14:paraId="0A7ED09C" w14:textId="77777777" w:rsidR="00EE2948" w:rsidRPr="005A388C" w:rsidRDefault="00BC270E" w:rsidP="00EE2948">
      <w:pPr>
        <w:spacing w:line="240" w:lineRule="auto"/>
        <w:ind w:left="567" w:hanging="567"/>
      </w:pPr>
      <w:r w:rsidRPr="005A388C">
        <w:lastRenderedPageBreak/>
        <w:t>2.</w:t>
      </w:r>
      <w:r w:rsidRPr="005A388C">
        <w:tab/>
        <w:t>W przypadku konieczności przekazania przez ORLEN S.A. Sprzedawcy informacji stanowiących w ORLEN S.A. Tajemnicę Przedsiębiorstwa, Tajemnicę Spółki ORLEN S.A., rozumianą jako szczególnie chroniony rodzaj Tajemnicy Przedsiębiorstwa, Strony zobowiązane są przed przekazaniem tych informacji zawrzeć oddzielną umowę określającą zasady ich przetwarzania i ochrony.</w:t>
      </w:r>
    </w:p>
    <w:p w14:paraId="0A7ED09D" w14:textId="77777777" w:rsidR="00EE2948" w:rsidRPr="005A388C" w:rsidRDefault="00BC270E" w:rsidP="00EE2948">
      <w:pPr>
        <w:spacing w:line="240" w:lineRule="auto"/>
        <w:ind w:left="567" w:hanging="567"/>
      </w:pPr>
      <w:r w:rsidRPr="005A388C">
        <w:t>3.</w:t>
      </w:r>
      <w:r w:rsidRPr="005A388C">
        <w:tab/>
        <w:t>W przypadku, gdy w związku z realizacją niniejszej Umowy, zaistnieje konieczność dostępu lub przekazania do Sprzedawcy danych osobowych w rozumieniu obowiązujących przepisów o ochronie danych osobowych, Sprzedawca zobowiązany jest do zawarcia z ORLEN S.A. przed rozpoczęciem przetwarzania takich danych odpowiedniej, odrębnej umowy, której przedmiotem będą zasady i warunki ochrony oraz przetwarzania tych danych.</w:t>
      </w:r>
    </w:p>
    <w:p w14:paraId="0A7ED09E" w14:textId="3D298B0C" w:rsidR="00EE2948" w:rsidRPr="005A388C" w:rsidRDefault="00BC270E" w:rsidP="00EE2948">
      <w:pPr>
        <w:spacing w:line="240" w:lineRule="auto"/>
        <w:ind w:left="567" w:hanging="567"/>
      </w:pPr>
      <w:r w:rsidRPr="005A388C">
        <w:t>4.</w:t>
      </w:r>
      <w:r w:rsidRPr="005A388C">
        <w:tab/>
        <w:t xml:space="preserve">Sprzedawca zobowiązany jest do wypełnienia, w imieniu ORLEN S.A. jako Administratora danych w rozumieniu obowiązujących przepisów prawa o ochronie danych osobowych, niezwłocznie, jednakże nie później niż w terminie 30 (trzydzieści) dni od dnia zawarcia niniejszej Umowy z ORLEN S.A., obowiązku informacyjnego  wobec osób fizycznych zatrudnionych przez Sprzedawcę lub współpracujących ze Sprzedawcą przy zawarciu lub realizacji niniejszej Umowy, w tym także członków organów Sprzedawcy, prokurentów lub pełnomocników reprezentujących Sprzedawcę - bez względu na podstawę prawną tej współpracy - których dane osobowe udostępnione zostały ORLEN S.A. przez Sprzedawcę w związku z zawarciem lub realizacją niniejszej Umowy. Obowiązek, o którym mowa w zdaniu poprzedzającym powinien zostać spełniony poprzez przekazanie tym osobom odpowiedniej klauzuli informacyjnej zgodnie ze wzorami stanowiącymi Załącznik nr 3 i </w:t>
      </w:r>
      <w:r w:rsidR="00A73C77">
        <w:t xml:space="preserve">nr </w:t>
      </w:r>
      <w:r w:rsidRPr="005A388C">
        <w:t>4 do niniejszej Umowy, przy jednoczesnym zachowaniu zasady rozliczalności.</w:t>
      </w:r>
    </w:p>
    <w:p w14:paraId="0A7ED0A0" w14:textId="3329D924" w:rsidR="00330E9A" w:rsidRDefault="00330E9A" w:rsidP="00F41C61">
      <w:pPr>
        <w:pStyle w:val="Akapitzlist"/>
        <w:keepNext/>
        <w:keepLines/>
        <w:suppressAutoHyphens/>
        <w:spacing w:line="240" w:lineRule="auto"/>
        <w:ind w:left="567"/>
        <w:jc w:val="center"/>
        <w:outlineLvl w:val="0"/>
        <w:rPr>
          <w:b/>
          <w:color w:val="000000"/>
        </w:rPr>
      </w:pPr>
    </w:p>
    <w:p w14:paraId="0A7ED0A1" w14:textId="77777777" w:rsidR="00D005FA" w:rsidRPr="009354C9" w:rsidRDefault="00BC270E" w:rsidP="009354C9">
      <w:pPr>
        <w:pStyle w:val="Akapitzlist"/>
        <w:keepNext/>
        <w:keepLines/>
        <w:suppressAutoHyphens/>
        <w:spacing w:line="240" w:lineRule="auto"/>
        <w:ind w:left="567"/>
        <w:jc w:val="center"/>
        <w:outlineLvl w:val="0"/>
        <w:rPr>
          <w:b/>
          <w:bCs/>
          <w:color w:val="000000"/>
        </w:rPr>
      </w:pPr>
      <w:r w:rsidRPr="00A73C77">
        <w:rPr>
          <w:b/>
          <w:bCs/>
          <w:color w:val="000000"/>
        </w:rPr>
        <w:t>§ 1</w:t>
      </w:r>
      <w:r w:rsidR="00330E9A" w:rsidRPr="00A73C77">
        <w:rPr>
          <w:b/>
          <w:bCs/>
          <w:color w:val="000000"/>
        </w:rPr>
        <w:t>4</w:t>
      </w:r>
    </w:p>
    <w:p w14:paraId="0A7ED0A2" w14:textId="77777777" w:rsidR="00D005FA" w:rsidRPr="009354C9" w:rsidRDefault="00BC270E" w:rsidP="009354C9">
      <w:pPr>
        <w:pStyle w:val="Akapitzlist"/>
        <w:keepNext/>
        <w:keepLines/>
        <w:suppressAutoHyphens/>
        <w:spacing w:line="240" w:lineRule="auto"/>
        <w:ind w:left="567"/>
        <w:jc w:val="center"/>
        <w:outlineLvl w:val="0"/>
        <w:rPr>
          <w:b/>
          <w:bCs/>
          <w:color w:val="000000"/>
        </w:rPr>
      </w:pPr>
      <w:r w:rsidRPr="00A73C77">
        <w:rPr>
          <w:b/>
          <w:bCs/>
          <w:color w:val="000000"/>
        </w:rPr>
        <w:t>POSTANOWIENIA KOŃCOWE</w:t>
      </w:r>
    </w:p>
    <w:p w14:paraId="0A7ED0A3" w14:textId="77777777" w:rsidR="00EE2948" w:rsidRPr="005A388C" w:rsidRDefault="00BC270E" w:rsidP="009354C9">
      <w:pPr>
        <w:numPr>
          <w:ilvl w:val="0"/>
          <w:numId w:val="2"/>
        </w:numPr>
        <w:tabs>
          <w:tab w:val="clear" w:pos="360"/>
          <w:tab w:val="num" w:pos="540"/>
        </w:tabs>
        <w:spacing w:line="240" w:lineRule="auto"/>
        <w:ind w:left="540" w:hanging="540"/>
      </w:pPr>
      <w:r w:rsidRPr="00A73C77">
        <w:t xml:space="preserve">Strony zobowiązują się do wzajemnego, niezwłocznego i pisemnego informowania się </w:t>
      </w:r>
      <w:r w:rsidRPr="005A388C">
        <w:rPr>
          <w:szCs w:val="24"/>
        </w:rPr>
        <w:br/>
      </w:r>
      <w:r w:rsidRPr="00A73C77">
        <w:t xml:space="preserve">o zmianach adresu, formy prawnej lub nazwy (brzmienia firmy), mających miejsce </w:t>
      </w:r>
      <w:r w:rsidRPr="005A388C">
        <w:rPr>
          <w:szCs w:val="24"/>
        </w:rPr>
        <w:br/>
      </w:r>
      <w:r w:rsidRPr="00A73C77">
        <w:t>w trakcie trwania Umowy; zmiany takie nie stanowią podstawy do odstąpienia od Umowy. W przypadku uchybienia temu obowiązkowi wszelka korespondencja kierowana na adres wskazany w Umowie jak wyżej będzie uważana za skutecznie doręczoną.</w:t>
      </w:r>
    </w:p>
    <w:p w14:paraId="0A7ED0A4" w14:textId="77777777" w:rsidR="00EE2948" w:rsidRPr="005A388C" w:rsidRDefault="00BC270E" w:rsidP="009354C9">
      <w:pPr>
        <w:numPr>
          <w:ilvl w:val="0"/>
          <w:numId w:val="2"/>
        </w:numPr>
        <w:tabs>
          <w:tab w:val="clear" w:pos="360"/>
          <w:tab w:val="num" w:pos="540"/>
          <w:tab w:val="center" w:pos="4536"/>
          <w:tab w:val="right" w:pos="9072"/>
        </w:tabs>
        <w:spacing w:line="240" w:lineRule="auto"/>
        <w:ind w:left="540" w:hanging="540"/>
      </w:pPr>
      <w:r w:rsidRPr="00A73C77">
        <w:t>Sprzedający zobowiązuje się do każdorazowego niezwłocznego informowania Kupującego o wszelkich zmianach podmiotowych, przekształceniach, połączeniach, zmianach formy prawnej oraz innych okolicznościach mogących mieć istotne znaczenie dla prawidłowego wykonywania zobowiązań wynik</w:t>
      </w:r>
      <w:r w:rsidRPr="00B97699">
        <w:t>ających z Umowy.</w:t>
      </w:r>
    </w:p>
    <w:p w14:paraId="0A7ED0A5" w14:textId="77777777" w:rsidR="00EE2948" w:rsidRPr="005A388C" w:rsidRDefault="00BC270E" w:rsidP="00EE2948">
      <w:pPr>
        <w:numPr>
          <w:ilvl w:val="0"/>
          <w:numId w:val="2"/>
        </w:numPr>
        <w:tabs>
          <w:tab w:val="clear" w:pos="360"/>
          <w:tab w:val="num" w:pos="567"/>
          <w:tab w:val="center" w:pos="4536"/>
          <w:tab w:val="right" w:pos="9072"/>
        </w:tabs>
        <w:spacing w:line="240" w:lineRule="auto"/>
        <w:ind w:left="567" w:hanging="567"/>
        <w:rPr>
          <w:szCs w:val="24"/>
        </w:rPr>
      </w:pPr>
      <w:r w:rsidRPr="005A388C">
        <w:rPr>
          <w:lang w:val="cs-CZ"/>
        </w:rPr>
        <w:t>Kupujący jest uprawniony do przeniesienia wszelkich praw i/lub obowiązków wynikających z niniejszej Umowy (w tym w szczególności wierzytelności wynikajacych z Umowy) w całości lub cześci na podmiot zależny od Kupującego tj. ORLEN Upstream Polska Sp. z o.o. z siedzibą w Warszawie lub inny podmiot zależny od ORLEN S.A. na co Sprzedawca niniejszym wyraża zgodę.</w:t>
      </w:r>
    </w:p>
    <w:p w14:paraId="0A7ED0A6" w14:textId="77777777" w:rsidR="00EE2948" w:rsidRPr="005A388C" w:rsidRDefault="00BC270E" w:rsidP="009354C9">
      <w:pPr>
        <w:numPr>
          <w:ilvl w:val="0"/>
          <w:numId w:val="2"/>
        </w:numPr>
        <w:tabs>
          <w:tab w:val="clear" w:pos="360"/>
          <w:tab w:val="num" w:pos="540"/>
        </w:tabs>
        <w:spacing w:line="240" w:lineRule="auto"/>
        <w:ind w:left="540" w:hanging="540"/>
      </w:pPr>
      <w:r w:rsidRPr="00A73C77">
        <w:t>Zmiana Umowy może być dokonana przez Strony jedynie w formie pisemnej lub elektronicznej, pod rygorem nieważności.</w:t>
      </w:r>
    </w:p>
    <w:p w14:paraId="0A7ED0A7" w14:textId="77777777" w:rsidR="00EE2948" w:rsidRPr="005A388C" w:rsidRDefault="00BC270E" w:rsidP="009354C9">
      <w:pPr>
        <w:numPr>
          <w:ilvl w:val="0"/>
          <w:numId w:val="2"/>
        </w:numPr>
        <w:tabs>
          <w:tab w:val="clear" w:pos="360"/>
          <w:tab w:val="num" w:pos="540"/>
        </w:tabs>
        <w:spacing w:line="240" w:lineRule="auto"/>
        <w:ind w:left="540" w:hanging="540"/>
      </w:pPr>
      <w:r w:rsidRPr="00A73C77">
        <w:t>W sprawach nieuregulowanych niniejszą Umową stosuje się przepisy prawa polskiego, w tym Kodeksu Cywilnego, a także inne przepisy i normy obowiązujące w Polsce.</w:t>
      </w:r>
    </w:p>
    <w:p w14:paraId="0A7ED0A8" w14:textId="77777777" w:rsidR="00EE2948" w:rsidRPr="005A388C" w:rsidRDefault="00BC270E" w:rsidP="009354C9">
      <w:pPr>
        <w:numPr>
          <w:ilvl w:val="0"/>
          <w:numId w:val="2"/>
        </w:numPr>
        <w:tabs>
          <w:tab w:val="clear" w:pos="360"/>
          <w:tab w:val="num" w:pos="567"/>
        </w:tabs>
        <w:spacing w:line="240" w:lineRule="auto"/>
        <w:ind w:left="567" w:hanging="567"/>
      </w:pPr>
      <w:r w:rsidRPr="00A73C77">
        <w:t xml:space="preserve">W razie powstania sporu pomiędzy Stronami w związku z realizacją Umowy, właściwy miejscowo będzie sąd dla siedziby oddziału Kupującego w Sanoku. Umowę sporządzono w dwóch jednobrzmiących egzemplarzach, po jednym egzemplarzu dla każdej ze Stron. </w:t>
      </w:r>
    </w:p>
    <w:p w14:paraId="0A7ED0A9" w14:textId="77777777" w:rsidR="00EE2948" w:rsidRPr="005A388C" w:rsidRDefault="00BC270E" w:rsidP="552A0F5C">
      <w:pPr>
        <w:spacing w:line="240" w:lineRule="auto"/>
        <w:ind w:left="540" w:hanging="540"/>
        <w:rPr>
          <w:szCs w:val="24"/>
        </w:rPr>
      </w:pPr>
      <w:r w:rsidRPr="00A73C77">
        <w:t>7.</w:t>
      </w:r>
      <w:r w:rsidRPr="005A388C">
        <w:rPr>
          <w:szCs w:val="24"/>
        </w:rPr>
        <w:tab/>
      </w:r>
      <w:r w:rsidRPr="00A73C77">
        <w:t xml:space="preserve">Poszczególne tytuły zastosowano w Umowie jedynie dla przejrzystości i nie mają one wpływu na interpretację Umowy. </w:t>
      </w:r>
    </w:p>
    <w:p w14:paraId="0A7ED0AA" w14:textId="77777777" w:rsidR="00EE2948" w:rsidRPr="005A388C" w:rsidRDefault="00BC270E" w:rsidP="552A0F5C">
      <w:pPr>
        <w:spacing w:line="240" w:lineRule="auto"/>
        <w:ind w:left="540" w:hanging="540"/>
        <w:rPr>
          <w:szCs w:val="24"/>
        </w:rPr>
      </w:pPr>
      <w:r w:rsidRPr="00A73C77">
        <w:t>8.</w:t>
      </w:r>
      <w:r w:rsidRPr="005A388C">
        <w:rPr>
          <w:szCs w:val="24"/>
        </w:rPr>
        <w:tab/>
      </w:r>
      <w:r w:rsidRPr="00A73C77">
        <w:t>Bez uprzedniej, pisemnej pod rygorem nieważności, zgody Kupującego</w:t>
      </w:r>
      <w:r w:rsidRPr="00A73C77">
        <w:rPr>
          <w:i/>
          <w:iCs/>
        </w:rPr>
        <w:t xml:space="preserve">, </w:t>
      </w:r>
      <w:r w:rsidRPr="00B97699">
        <w:t xml:space="preserve">Sprzedawca nie może przenieść na osobę trzecią całości ani części swoich praw (w tym </w:t>
      </w:r>
      <w:r w:rsidRPr="005A388C">
        <w:rPr>
          <w:szCs w:val="24"/>
        </w:rPr>
        <w:br/>
      </w:r>
      <w:r w:rsidRPr="00A73C77">
        <w:t xml:space="preserve">w szczególności wierzytelności) i obowiązków wynikających z Umowy, ani obciążyć ich zastawem, w tym rejestrowym. </w:t>
      </w:r>
    </w:p>
    <w:p w14:paraId="0A7ED0AB" w14:textId="77777777" w:rsidR="00EE2948" w:rsidRPr="005A388C" w:rsidRDefault="00BC270E" w:rsidP="552A0F5C">
      <w:pPr>
        <w:spacing w:line="240" w:lineRule="auto"/>
        <w:ind w:left="540" w:hanging="540"/>
        <w:rPr>
          <w:szCs w:val="24"/>
        </w:rPr>
      </w:pPr>
      <w:r w:rsidRPr="00A73C77">
        <w:lastRenderedPageBreak/>
        <w:t>9</w:t>
      </w:r>
      <w:r w:rsidRPr="00A73C77">
        <w:rPr>
          <w:i/>
          <w:iCs/>
        </w:rPr>
        <w:t>.</w:t>
      </w:r>
      <w:r w:rsidRPr="005A388C">
        <w:rPr>
          <w:szCs w:val="24"/>
        </w:rPr>
        <w:tab/>
      </w:r>
      <w:r w:rsidRPr="00A73C77">
        <w:t>Osobami upoważnionymi do reprezentowania Stron w toku wykonywania niniejszej Umowy są:</w:t>
      </w:r>
    </w:p>
    <w:p w14:paraId="0A7ED0AC" w14:textId="77777777" w:rsidR="00EE2948" w:rsidRPr="005A388C" w:rsidRDefault="00BC270E" w:rsidP="552A0F5C">
      <w:pPr>
        <w:spacing w:line="240" w:lineRule="auto"/>
        <w:ind w:left="1134" w:hanging="567"/>
        <w:rPr>
          <w:szCs w:val="24"/>
        </w:rPr>
      </w:pPr>
      <w:r w:rsidRPr="007C5284">
        <w:t>a)</w:t>
      </w:r>
      <w:r w:rsidRPr="005A388C">
        <w:rPr>
          <w:szCs w:val="24"/>
        </w:rPr>
        <w:tab/>
      </w:r>
      <w:r w:rsidRPr="007C5284">
        <w:t>ze strony Kupującego –Radosław Nowak, mail:radoslaw.nowak@pgnig.pl</w:t>
      </w:r>
      <w:r w:rsidRPr="4596AAA0">
        <w:t xml:space="preserve">, </w:t>
      </w:r>
      <w:r w:rsidRPr="005A388C">
        <w:rPr>
          <w:szCs w:val="24"/>
        </w:rPr>
        <w:br/>
      </w:r>
      <w:proofErr w:type="spellStart"/>
      <w:r w:rsidRPr="00242D4E">
        <w:t>tel</w:t>
      </w:r>
      <w:proofErr w:type="spellEnd"/>
      <w:r w:rsidRPr="4596AAA0">
        <w:t xml:space="preserve">  </w:t>
      </w:r>
      <w:r w:rsidRPr="003D116C">
        <w:rPr>
          <w:color w:val="444444"/>
          <w:shd w:val="clear" w:color="auto" w:fill="FFFFFF"/>
        </w:rPr>
        <w:t>608448349</w:t>
      </w:r>
    </w:p>
    <w:p w14:paraId="0A7ED0AD" w14:textId="77777777" w:rsidR="00EE2948" w:rsidRPr="005A388C" w:rsidRDefault="00BC270E" w:rsidP="552A0F5C">
      <w:pPr>
        <w:spacing w:line="240" w:lineRule="auto"/>
        <w:ind w:left="1134" w:hanging="567"/>
        <w:rPr>
          <w:szCs w:val="24"/>
        </w:rPr>
      </w:pPr>
      <w:r w:rsidRPr="00A73C77">
        <w:t>b)</w:t>
      </w:r>
      <w:r w:rsidRPr="005A388C">
        <w:rPr>
          <w:szCs w:val="24"/>
        </w:rPr>
        <w:tab/>
      </w:r>
      <w:r w:rsidRPr="00A73C77">
        <w:t xml:space="preserve">ze strony Sprzedawcy – ……………., mail: ………………., </w:t>
      </w:r>
      <w:proofErr w:type="spellStart"/>
      <w:r w:rsidRPr="00A73C77">
        <w:t>tel</w:t>
      </w:r>
      <w:proofErr w:type="spellEnd"/>
      <w:r w:rsidRPr="00A73C77">
        <w:t>…………………</w:t>
      </w:r>
    </w:p>
    <w:p w14:paraId="0A7ED0AE" w14:textId="77777777" w:rsidR="00EE2948" w:rsidRPr="005A388C" w:rsidRDefault="00BC270E" w:rsidP="552A0F5C">
      <w:pPr>
        <w:spacing w:line="240" w:lineRule="auto"/>
        <w:ind w:left="1134" w:hanging="567"/>
        <w:rPr>
          <w:szCs w:val="24"/>
        </w:rPr>
      </w:pPr>
      <w:r w:rsidRPr="00A73C77">
        <w:t>Zmiana ww. osób w trakcie  realizacji Umowy, nie stanowi zmiany jej postanowień.</w:t>
      </w:r>
    </w:p>
    <w:p w14:paraId="0A7ED0AF" w14:textId="77777777" w:rsidR="00EE2948" w:rsidRPr="005A388C" w:rsidRDefault="00BC270E" w:rsidP="00EE2948">
      <w:pPr>
        <w:spacing w:line="240" w:lineRule="auto"/>
        <w:ind w:left="567" w:hanging="567"/>
      </w:pPr>
      <w:r w:rsidRPr="005A388C">
        <w:t>10.</w:t>
      </w:r>
      <w:r w:rsidRPr="005A388C">
        <w:tab/>
        <w:t xml:space="preserve">W przypadku, gdyby którekolwiek z postanowień Umowy zostało uznane za nieważne, Umowa w pozostałej części pozostanie ważna. Jednocześnie strony Umowy zobowiązują się do zastąpienia nieważnych postanowień Umowy nowymi postanowieniami zbliżonymi celem do postanowień uznanych za nieważne. </w:t>
      </w:r>
    </w:p>
    <w:p w14:paraId="0A7ED0B0" w14:textId="77777777" w:rsidR="00EE2948" w:rsidRPr="005A388C" w:rsidRDefault="00BC270E" w:rsidP="00EE2948">
      <w:pPr>
        <w:spacing w:line="240" w:lineRule="auto"/>
        <w:ind w:left="567" w:hanging="567"/>
      </w:pPr>
      <w:r w:rsidRPr="005A388C">
        <w:t>11.</w:t>
      </w:r>
      <w:r w:rsidRPr="005A388C">
        <w:tab/>
        <w:t>Załączniki stanowią integralną część niniejszej Umowy.</w:t>
      </w:r>
    </w:p>
    <w:p w14:paraId="0A7ED0B1" w14:textId="77777777" w:rsidR="00EE2948" w:rsidRPr="009354C9" w:rsidRDefault="00BC270E" w:rsidP="009354C9">
      <w:pPr>
        <w:spacing w:line="240" w:lineRule="auto"/>
        <w:ind w:left="567" w:hanging="567"/>
        <w:rPr>
          <w:i/>
          <w:iCs/>
        </w:rPr>
      </w:pPr>
      <w:r w:rsidRPr="005A388C">
        <w:t>12.</w:t>
      </w:r>
      <w:r w:rsidRPr="005A388C">
        <w:tab/>
      </w:r>
      <w:r w:rsidRPr="552A0F5C">
        <w:rPr>
          <w:i/>
          <w:iCs/>
        </w:rPr>
        <w:t xml:space="preserve">W przypadku wykonywania Umowy przez konsorcjum (tj. wspólnie przez kilku Sprzedających) tacy Sprzedający ponoszą solidarną odpowiedzialność wobec Kupującego za wykonanie wszelkich zobowiązań wynikających z Umowy. </w:t>
      </w:r>
    </w:p>
    <w:p w14:paraId="0A7ED0B2" w14:textId="77777777" w:rsidR="00EE2948" w:rsidRPr="005A388C" w:rsidRDefault="00BC270E" w:rsidP="00EE2948">
      <w:pPr>
        <w:spacing w:line="240" w:lineRule="auto"/>
        <w:ind w:left="567" w:hanging="567"/>
        <w:rPr>
          <w:lang w:eastAsia="ar-SA"/>
        </w:rPr>
      </w:pPr>
      <w:r w:rsidRPr="005A388C">
        <w:rPr>
          <w:lang w:eastAsia="ar-SA"/>
        </w:rPr>
        <w:t xml:space="preserve">13.  </w:t>
      </w:r>
      <w:r w:rsidR="006B095C">
        <w:rPr>
          <w:lang w:eastAsia="ar-SA"/>
        </w:rPr>
        <w:tab/>
      </w:r>
      <w:r w:rsidRPr="005A388C">
        <w:t xml:space="preserve">W celu ochrony zdrowia i życia pracowników własnych jak i Sprzedawcy, na terenie zakładu Kupującego (w szczególności podczas rozładunku Przedmiotu Umowy), sprzedający zobowiązuje się do zachowania najwyższej dbałości w zakresie przestrzegania, w trakcie realizacji zadania, przepisów bezpieczeństwa i higieny pracy oraz ochrony przeciwpożarowej zgodnie z ustawą Kodeks Pracy oraz przepisami wykonawczymi, wydanymi na ich podstawie oraz innymi mającymi zastosowanie </w:t>
      </w:r>
      <w:r w:rsidRPr="005A388C">
        <w:br/>
        <w:t xml:space="preserve">w trakcie realizacji prac. </w:t>
      </w:r>
    </w:p>
    <w:p w14:paraId="0A7ED0B3" w14:textId="77777777" w:rsidR="00A046AC" w:rsidRPr="00AD765F" w:rsidRDefault="00A046AC" w:rsidP="004A2E2A">
      <w:pPr>
        <w:spacing w:line="240" w:lineRule="auto"/>
        <w:jc w:val="left"/>
        <w:rPr>
          <w:rFonts w:eastAsia="Calibri"/>
          <w:lang w:eastAsia="en-US"/>
        </w:rPr>
      </w:pPr>
    </w:p>
    <w:p w14:paraId="0A7ED0B4" w14:textId="77777777" w:rsidR="00A046AC" w:rsidRPr="00AD765F" w:rsidRDefault="00A046AC" w:rsidP="004A2E2A">
      <w:pPr>
        <w:spacing w:line="240" w:lineRule="auto"/>
        <w:jc w:val="left"/>
        <w:rPr>
          <w:rFonts w:eastAsia="Calibri"/>
          <w:lang w:eastAsia="en-US"/>
        </w:rPr>
      </w:pPr>
    </w:p>
    <w:p w14:paraId="0A7ED0B5" w14:textId="77777777" w:rsidR="00361B49" w:rsidRPr="00AD765F" w:rsidRDefault="00BC270E" w:rsidP="004A2E2A">
      <w:pPr>
        <w:spacing w:line="240" w:lineRule="auto"/>
        <w:jc w:val="left"/>
        <w:rPr>
          <w:rFonts w:eastAsia="Calibri"/>
          <w:lang w:eastAsia="en-US"/>
        </w:rPr>
      </w:pPr>
      <w:r w:rsidRPr="00AD765F">
        <w:rPr>
          <w:rFonts w:eastAsia="Calibri"/>
          <w:lang w:eastAsia="en-US"/>
        </w:rPr>
        <w:t>Załączniki:</w:t>
      </w:r>
    </w:p>
    <w:p w14:paraId="0A7ED0B6" w14:textId="77777777" w:rsidR="00C06452" w:rsidRPr="00AD765F" w:rsidRDefault="00C06452" w:rsidP="004A2E2A">
      <w:pPr>
        <w:spacing w:line="240" w:lineRule="auto"/>
        <w:jc w:val="left"/>
        <w:rPr>
          <w:rFonts w:eastAsia="Calibri"/>
          <w:lang w:eastAsia="en-US"/>
        </w:rPr>
      </w:pPr>
    </w:p>
    <w:p w14:paraId="4545129B" w14:textId="30006043" w:rsidR="00B97699" w:rsidRDefault="00B97699" w:rsidP="0035027E">
      <w:pPr>
        <w:numPr>
          <w:ilvl w:val="0"/>
          <w:numId w:val="8"/>
        </w:numPr>
        <w:spacing w:line="240" w:lineRule="auto"/>
        <w:ind w:left="567" w:hanging="567"/>
        <w:jc w:val="left"/>
        <w:rPr>
          <w:rFonts w:eastAsia="Calibri"/>
          <w:lang w:eastAsia="en-US"/>
        </w:rPr>
      </w:pPr>
      <w:r>
        <w:rPr>
          <w:rFonts w:eastAsia="Calibri"/>
          <w:lang w:eastAsia="en-US"/>
        </w:rPr>
        <w:t>Oferta wraz z formularzem cenowym</w:t>
      </w:r>
    </w:p>
    <w:p w14:paraId="0A7ED0B7" w14:textId="2A1D68AA" w:rsidR="00CD1D85" w:rsidRDefault="00BC270E" w:rsidP="0035027E">
      <w:pPr>
        <w:numPr>
          <w:ilvl w:val="0"/>
          <w:numId w:val="8"/>
        </w:numPr>
        <w:spacing w:line="240" w:lineRule="auto"/>
        <w:ind w:left="567" w:hanging="567"/>
        <w:jc w:val="left"/>
        <w:rPr>
          <w:rFonts w:eastAsia="Calibri"/>
          <w:lang w:eastAsia="en-US"/>
        </w:rPr>
      </w:pPr>
      <w:r>
        <w:rPr>
          <w:rFonts w:eastAsia="Calibri"/>
          <w:lang w:eastAsia="en-US"/>
        </w:rPr>
        <w:t>Opis Przedmiotu Zamówienia</w:t>
      </w:r>
      <w:r w:rsidR="006A6C82">
        <w:rPr>
          <w:rFonts w:eastAsia="Calibri"/>
          <w:lang w:eastAsia="en-US"/>
        </w:rPr>
        <w:t>.</w:t>
      </w:r>
      <w:r>
        <w:rPr>
          <w:rFonts w:eastAsia="Calibri"/>
          <w:lang w:eastAsia="en-US"/>
        </w:rPr>
        <w:t xml:space="preserve"> </w:t>
      </w:r>
    </w:p>
    <w:p w14:paraId="0A7ED0B8" w14:textId="77777777" w:rsidR="00987A9E" w:rsidRPr="00AD765F" w:rsidRDefault="00BC270E" w:rsidP="0035027E">
      <w:pPr>
        <w:numPr>
          <w:ilvl w:val="0"/>
          <w:numId w:val="8"/>
        </w:numPr>
        <w:spacing w:line="240" w:lineRule="auto"/>
        <w:ind w:left="567" w:hanging="567"/>
        <w:jc w:val="left"/>
        <w:rPr>
          <w:rFonts w:eastAsia="Calibri"/>
          <w:lang w:eastAsia="en-US"/>
        </w:rPr>
      </w:pPr>
      <w:r w:rsidRPr="00AD765F">
        <w:rPr>
          <w:rFonts w:eastAsia="Calibri"/>
          <w:lang w:eastAsia="en-US"/>
        </w:rPr>
        <w:t xml:space="preserve">Klauzula informacyjna – osoby reprezentujące </w:t>
      </w:r>
      <w:r w:rsidR="00AD765F" w:rsidRPr="00AD765F">
        <w:t>Sprzedającego</w:t>
      </w:r>
      <w:r w:rsidR="00EC2F61">
        <w:t xml:space="preserve"> (Kontrahenta)</w:t>
      </w:r>
      <w:r w:rsidRPr="00AD765F">
        <w:rPr>
          <w:rFonts w:eastAsia="Calibri"/>
          <w:lang w:eastAsia="en-US"/>
        </w:rPr>
        <w:t>.</w:t>
      </w:r>
    </w:p>
    <w:p w14:paraId="0A7ED0B9" w14:textId="77777777" w:rsidR="00987A9E" w:rsidRPr="00AD765F" w:rsidRDefault="00BC270E" w:rsidP="0035027E">
      <w:pPr>
        <w:numPr>
          <w:ilvl w:val="0"/>
          <w:numId w:val="8"/>
        </w:numPr>
        <w:spacing w:line="240" w:lineRule="auto"/>
        <w:ind w:left="567" w:hanging="567"/>
        <w:jc w:val="left"/>
        <w:rPr>
          <w:rFonts w:eastAsia="Calibri"/>
          <w:lang w:eastAsia="en-US"/>
        </w:rPr>
      </w:pPr>
      <w:r w:rsidRPr="00AD765F">
        <w:rPr>
          <w:rFonts w:eastAsia="Calibri"/>
          <w:lang w:eastAsia="en-US"/>
        </w:rPr>
        <w:t xml:space="preserve">Klauzula informacyjna – pracownicy </w:t>
      </w:r>
      <w:r w:rsidR="00AD765F" w:rsidRPr="00AD765F">
        <w:t>Sprzedającego</w:t>
      </w:r>
      <w:r w:rsidR="00EC2F61">
        <w:t xml:space="preserve"> (Kontrahenta)</w:t>
      </w:r>
      <w:r w:rsidRPr="00AD765F">
        <w:rPr>
          <w:rFonts w:eastAsia="Calibri"/>
          <w:lang w:eastAsia="en-US"/>
        </w:rPr>
        <w:t>.</w:t>
      </w:r>
    </w:p>
    <w:p w14:paraId="0A7ED0BA" w14:textId="77777777" w:rsidR="00FC61DE" w:rsidRPr="00AD765F" w:rsidRDefault="00BC270E" w:rsidP="0035027E">
      <w:pPr>
        <w:numPr>
          <w:ilvl w:val="0"/>
          <w:numId w:val="8"/>
        </w:numPr>
        <w:spacing w:line="240" w:lineRule="auto"/>
        <w:ind w:left="567" w:hanging="567"/>
        <w:jc w:val="left"/>
        <w:rPr>
          <w:rFonts w:eastAsia="Calibri"/>
          <w:lang w:eastAsia="en-US"/>
        </w:rPr>
      </w:pPr>
      <w:r w:rsidRPr="002E478F">
        <w:rPr>
          <w:rFonts w:eastAsia="Calibri"/>
          <w:i/>
          <w:lang w:eastAsia="en-US"/>
        </w:rPr>
        <w:t xml:space="preserve">Klauzula informacyjna – </w:t>
      </w:r>
      <w:r w:rsidR="00AD2080" w:rsidRPr="002E478F">
        <w:rPr>
          <w:rFonts w:eastAsia="Calibri"/>
          <w:i/>
          <w:lang w:eastAsia="en-US"/>
        </w:rPr>
        <w:t xml:space="preserve">Sprzedający </w:t>
      </w:r>
      <w:r w:rsidR="001D4798" w:rsidRPr="002E478F">
        <w:rPr>
          <w:rFonts w:eastAsia="Calibri"/>
          <w:i/>
          <w:lang w:eastAsia="en-US"/>
        </w:rPr>
        <w:t xml:space="preserve">(Kontrahent) </w:t>
      </w:r>
      <w:r w:rsidR="00AD2080" w:rsidRPr="002E478F">
        <w:rPr>
          <w:rFonts w:eastAsia="Calibri"/>
          <w:i/>
          <w:lang w:eastAsia="en-US"/>
        </w:rPr>
        <w:t xml:space="preserve">będący osobą </w:t>
      </w:r>
      <w:r w:rsidRPr="002E478F">
        <w:rPr>
          <w:rFonts w:eastAsia="Calibri"/>
          <w:i/>
          <w:lang w:eastAsia="en-US"/>
        </w:rPr>
        <w:t>fizyczn</w:t>
      </w:r>
      <w:r w:rsidR="00AD2080" w:rsidRPr="002E478F">
        <w:rPr>
          <w:rFonts w:eastAsia="Calibri"/>
          <w:i/>
          <w:lang w:eastAsia="en-US"/>
        </w:rPr>
        <w:t>ą</w:t>
      </w:r>
      <w:r w:rsidRPr="00AD765F">
        <w:rPr>
          <w:rFonts w:eastAsia="Calibri"/>
          <w:lang w:eastAsia="en-US"/>
        </w:rPr>
        <w:t xml:space="preserve">. </w:t>
      </w:r>
    </w:p>
    <w:p w14:paraId="0A7ED0BB" w14:textId="77777777" w:rsidR="00361B49" w:rsidRPr="00AD765F" w:rsidRDefault="00BC270E" w:rsidP="001C5865">
      <w:pPr>
        <w:pStyle w:val="Akapitzlist"/>
        <w:tabs>
          <w:tab w:val="left" w:pos="567"/>
        </w:tabs>
        <w:spacing w:line="240" w:lineRule="auto"/>
        <w:ind w:left="690" w:hanging="690"/>
        <w:jc w:val="left"/>
        <w:rPr>
          <w:rFonts w:eastAsia="Calibri"/>
          <w:i/>
          <w:lang w:eastAsia="en-US"/>
        </w:rPr>
      </w:pPr>
      <w:r w:rsidRPr="00AD765F">
        <w:rPr>
          <w:rFonts w:eastAsia="Calibri"/>
          <w:i/>
          <w:lang w:eastAsia="en-US"/>
        </w:rPr>
        <w:t xml:space="preserve">  </w:t>
      </w:r>
    </w:p>
    <w:p w14:paraId="0A7ED0BC" w14:textId="77777777" w:rsidR="00A046AC" w:rsidRPr="00AD765F" w:rsidRDefault="00BC270E" w:rsidP="00F41C61">
      <w:pPr>
        <w:spacing w:line="240" w:lineRule="auto"/>
        <w:jc w:val="left"/>
        <w:rPr>
          <w:b/>
          <w:bCs/>
        </w:rPr>
      </w:pPr>
      <w:r w:rsidRPr="00A73C77">
        <w:rPr>
          <w:b/>
          <w:bCs/>
        </w:rPr>
        <w:t>Sprzedający</w:t>
      </w:r>
      <w:r w:rsidR="00B47B49" w:rsidRPr="00AD765F">
        <w:rPr>
          <w:b/>
        </w:rPr>
        <w:tab/>
      </w:r>
      <w:r w:rsidR="00B47B49" w:rsidRPr="00AD765F">
        <w:rPr>
          <w:b/>
        </w:rPr>
        <w:tab/>
      </w:r>
      <w:r w:rsidR="00B47B49" w:rsidRPr="00AD765F">
        <w:rPr>
          <w:b/>
        </w:rPr>
        <w:tab/>
      </w:r>
      <w:r w:rsidR="00B47B49" w:rsidRPr="00AD765F">
        <w:rPr>
          <w:b/>
        </w:rPr>
        <w:tab/>
      </w:r>
      <w:r w:rsidR="00B47B49" w:rsidRPr="00AD765F">
        <w:rPr>
          <w:b/>
        </w:rPr>
        <w:tab/>
      </w:r>
      <w:r w:rsidR="00B47B49" w:rsidRPr="00AD765F">
        <w:rPr>
          <w:b/>
        </w:rPr>
        <w:tab/>
      </w:r>
      <w:r w:rsidR="00B47B49" w:rsidRPr="00AD765F">
        <w:rPr>
          <w:b/>
        </w:rPr>
        <w:tab/>
      </w:r>
      <w:r w:rsidR="00F41C61" w:rsidRPr="00AD765F">
        <w:rPr>
          <w:b/>
        </w:rPr>
        <w:tab/>
      </w:r>
      <w:r w:rsidR="00F41C61" w:rsidRPr="00AD765F">
        <w:rPr>
          <w:b/>
        </w:rPr>
        <w:tab/>
      </w:r>
      <w:r w:rsidR="002B0C14" w:rsidRPr="00AD765F">
        <w:rPr>
          <w:b/>
          <w:bCs/>
        </w:rPr>
        <w:t>Zamawiający</w:t>
      </w:r>
    </w:p>
    <w:p w14:paraId="0A7ED0C1" w14:textId="38783025" w:rsidR="00EE2948" w:rsidRPr="00010502" w:rsidRDefault="00BC270E" w:rsidP="00010502">
      <w:pPr>
        <w:spacing w:line="240" w:lineRule="auto"/>
        <w:jc w:val="left"/>
        <w:rPr>
          <w:b/>
          <w:bCs/>
        </w:rPr>
      </w:pPr>
      <w:r>
        <w:rPr>
          <w:b/>
          <w:bCs/>
        </w:rPr>
        <w:br w:type="page"/>
      </w:r>
    </w:p>
    <w:p w14:paraId="0A7ED0C2" w14:textId="77777777" w:rsidR="00EE2948" w:rsidRPr="009354C9" w:rsidRDefault="00BC270E" w:rsidP="009354C9">
      <w:pPr>
        <w:spacing w:line="240" w:lineRule="auto"/>
        <w:jc w:val="right"/>
        <w:rPr>
          <w:b/>
          <w:bCs/>
        </w:rPr>
      </w:pPr>
      <w:r w:rsidRPr="00A73C77">
        <w:rPr>
          <w:b/>
          <w:bCs/>
        </w:rPr>
        <w:lastRenderedPageBreak/>
        <w:t>Załącznik nr 3</w:t>
      </w:r>
    </w:p>
    <w:p w14:paraId="0A7ED0C3" w14:textId="77777777" w:rsidR="00EE2948" w:rsidRPr="005A388C" w:rsidRDefault="00EE2948" w:rsidP="00EE2948">
      <w:pPr>
        <w:spacing w:line="240" w:lineRule="auto"/>
        <w:jc w:val="right"/>
      </w:pPr>
    </w:p>
    <w:p w14:paraId="0F6BD605" w14:textId="77777777" w:rsidR="002B5458" w:rsidRDefault="002B5458" w:rsidP="002B5458">
      <w:pPr>
        <w:pStyle w:val="Teksttreci20"/>
        <w:jc w:val="center"/>
      </w:pPr>
      <w:r>
        <w:t>Klauzula informacyjna dla osób uprawnionych do reprezentacji Kontrahenta</w:t>
      </w:r>
    </w:p>
    <w:p w14:paraId="36FE4333" w14:textId="77777777" w:rsidR="002B5458" w:rsidRPr="00F82634" w:rsidRDefault="002B5458" w:rsidP="00F82634">
      <w:pPr>
        <w:pStyle w:val="Teksttreci0"/>
        <w:widowControl w:val="0"/>
        <w:numPr>
          <w:ilvl w:val="0"/>
          <w:numId w:val="22"/>
        </w:numPr>
        <w:shd w:val="clear" w:color="auto" w:fill="auto"/>
        <w:tabs>
          <w:tab w:val="left" w:pos="496"/>
        </w:tabs>
        <w:spacing w:line="240" w:lineRule="auto"/>
        <w:ind w:left="520" w:hanging="360"/>
        <w:rPr>
          <w:sz w:val="22"/>
        </w:rPr>
      </w:pPr>
      <w:r w:rsidRPr="00F82634">
        <w:rPr>
          <w:sz w:val="22"/>
        </w:rPr>
        <w:t xml:space="preserve">Administratorem Państwa danych osobowych jest ORLEN S.A. z siedzibą w Płocku, ul. Chemików 7 (dalej: </w:t>
      </w:r>
      <w:r w:rsidRPr="00F82634">
        <w:rPr>
          <w:b/>
          <w:bCs/>
          <w:sz w:val="22"/>
        </w:rPr>
        <w:t>ORLEN S.A.</w:t>
      </w:r>
      <w:r w:rsidRPr="00F82634">
        <w:rPr>
          <w:sz w:val="22"/>
        </w:rPr>
        <w:t>).</w:t>
      </w:r>
    </w:p>
    <w:p w14:paraId="5364DD02" w14:textId="77777777" w:rsidR="002B5458" w:rsidRPr="00F82634" w:rsidRDefault="002B5458" w:rsidP="00F82634">
      <w:pPr>
        <w:pStyle w:val="Teksttreci0"/>
        <w:widowControl w:val="0"/>
        <w:numPr>
          <w:ilvl w:val="0"/>
          <w:numId w:val="22"/>
        </w:numPr>
        <w:shd w:val="clear" w:color="auto" w:fill="auto"/>
        <w:tabs>
          <w:tab w:val="left" w:pos="496"/>
        </w:tabs>
        <w:spacing w:line="240" w:lineRule="auto"/>
        <w:ind w:left="520" w:hanging="360"/>
        <w:rPr>
          <w:sz w:val="22"/>
        </w:rPr>
      </w:pPr>
      <w:r w:rsidRPr="00F82634">
        <w:rPr>
          <w:sz w:val="22"/>
        </w:rPr>
        <w:t>Kontaktowe numery telefonów do administratora danych: (24) 256 00 00, (24) 365 00 00, (22) 778 00 00. Z Administratorem danych możecie Państwo skontaktować się także:</w:t>
      </w:r>
    </w:p>
    <w:p w14:paraId="5F7F7BA1" w14:textId="77777777" w:rsidR="002B5458" w:rsidRPr="00F82634" w:rsidRDefault="002B5458" w:rsidP="00F82634">
      <w:pPr>
        <w:pStyle w:val="Teksttreci0"/>
        <w:widowControl w:val="0"/>
        <w:numPr>
          <w:ilvl w:val="0"/>
          <w:numId w:val="23"/>
        </w:numPr>
        <w:shd w:val="clear" w:color="auto" w:fill="auto"/>
        <w:tabs>
          <w:tab w:val="left" w:pos="1245"/>
        </w:tabs>
        <w:spacing w:line="240" w:lineRule="auto"/>
        <w:ind w:firstLine="880"/>
        <w:rPr>
          <w:sz w:val="22"/>
        </w:rPr>
      </w:pPr>
      <w:r w:rsidRPr="00F82634">
        <w:rPr>
          <w:sz w:val="22"/>
        </w:rPr>
        <w:t>listownie na adres: ul. Chemików 7; 09-411 Płock,</w:t>
      </w:r>
    </w:p>
    <w:p w14:paraId="38B6AA87" w14:textId="77777777" w:rsidR="002B5458" w:rsidRPr="00F82634" w:rsidRDefault="002B5458" w:rsidP="00F82634">
      <w:pPr>
        <w:pStyle w:val="Teksttreci0"/>
        <w:widowControl w:val="0"/>
        <w:numPr>
          <w:ilvl w:val="0"/>
          <w:numId w:val="23"/>
        </w:numPr>
        <w:shd w:val="clear" w:color="auto" w:fill="auto"/>
        <w:tabs>
          <w:tab w:val="left" w:pos="1245"/>
        </w:tabs>
        <w:spacing w:line="240" w:lineRule="auto"/>
        <w:ind w:firstLine="880"/>
        <w:rPr>
          <w:sz w:val="22"/>
        </w:rPr>
      </w:pPr>
      <w:r w:rsidRPr="00F82634">
        <w:rPr>
          <w:sz w:val="22"/>
        </w:rPr>
        <w:t xml:space="preserve">przez e-mail: </w:t>
      </w:r>
      <w:hyperlink r:id="rId15" w:history="1">
        <w:r w:rsidRPr="00F82634">
          <w:rPr>
            <w:sz w:val="22"/>
          </w:rPr>
          <w:t>daneosobowe@orlen.pl</w:t>
        </w:r>
      </w:hyperlink>
      <w:r w:rsidRPr="00F82634">
        <w:rPr>
          <w:sz w:val="22"/>
        </w:rPr>
        <w:t>.</w:t>
      </w:r>
    </w:p>
    <w:p w14:paraId="52B8CB1E" w14:textId="77777777" w:rsidR="002B5458" w:rsidRPr="00F82634" w:rsidRDefault="002B5458" w:rsidP="00F82634">
      <w:pPr>
        <w:pStyle w:val="Teksttreci0"/>
        <w:widowControl w:val="0"/>
        <w:numPr>
          <w:ilvl w:val="0"/>
          <w:numId w:val="22"/>
        </w:numPr>
        <w:shd w:val="clear" w:color="auto" w:fill="auto"/>
        <w:tabs>
          <w:tab w:val="left" w:pos="496"/>
        </w:tabs>
        <w:spacing w:line="240" w:lineRule="auto"/>
        <w:ind w:left="520" w:hanging="360"/>
        <w:rPr>
          <w:sz w:val="22"/>
        </w:rPr>
      </w:pPr>
      <w:r w:rsidRPr="00F82634">
        <w:rPr>
          <w:sz w:val="22"/>
        </w:rPr>
        <w:t xml:space="preserve">Do kontaktu z Inspektorem ochrony danych w ORLEN S.A. służy następujący adres email: </w:t>
      </w:r>
      <w:hyperlink r:id="rId16" w:history="1">
        <w:r w:rsidRPr="00F82634">
          <w:rPr>
            <w:sz w:val="22"/>
          </w:rPr>
          <w:t>daneosobowe@orlen.pl</w:t>
        </w:r>
      </w:hyperlink>
      <w:r w:rsidRPr="00F82634">
        <w:rPr>
          <w:sz w:val="22"/>
        </w:rPr>
        <w:t xml:space="preserve">. Z Inspektorem ochrony danych można skontaktować się także pisemnie na adres siedziby ORLEN S.A., wskazany w pkt 1, z dopiskiem „Inspektor Ochrony Danych“. Dane dot. Inspektora Ochrony Danych dostępne są również na stronie </w:t>
      </w:r>
      <w:hyperlink r:id="rId17" w:history="1">
        <w:r w:rsidRPr="00F82634">
          <w:rPr>
            <w:sz w:val="22"/>
          </w:rPr>
          <w:t>www.orlen.pl</w:t>
        </w:r>
      </w:hyperlink>
      <w:r w:rsidRPr="00F82634">
        <w:rPr>
          <w:sz w:val="22"/>
        </w:rPr>
        <w:t xml:space="preserve"> w zakładce „Kontakt”.</w:t>
      </w:r>
    </w:p>
    <w:p w14:paraId="16552215" w14:textId="77777777" w:rsidR="002B5458" w:rsidRPr="00F82634" w:rsidRDefault="002B5458" w:rsidP="00F82634">
      <w:pPr>
        <w:pStyle w:val="Teksttreci0"/>
        <w:widowControl w:val="0"/>
        <w:numPr>
          <w:ilvl w:val="0"/>
          <w:numId w:val="22"/>
        </w:numPr>
        <w:shd w:val="clear" w:color="auto" w:fill="auto"/>
        <w:tabs>
          <w:tab w:val="left" w:pos="496"/>
        </w:tabs>
        <w:spacing w:line="240" w:lineRule="auto"/>
        <w:ind w:left="520" w:hanging="360"/>
        <w:rPr>
          <w:sz w:val="22"/>
        </w:rPr>
      </w:pPr>
      <w:r w:rsidRPr="00F82634">
        <w:rPr>
          <w:sz w:val="22"/>
        </w:rPr>
        <w:t>Pani/Pana dane osobowe zostały udostępnione przez kontrahenta ORLEN S.A., którego Pani/Pan reprezentuje oraz pozyskane przez Administratora z rejestrów publicznych (KRS, CEIDG).</w:t>
      </w:r>
    </w:p>
    <w:p w14:paraId="5B092D7C" w14:textId="77777777" w:rsidR="002B5458" w:rsidRPr="00F82634" w:rsidRDefault="002B5458" w:rsidP="00F82634">
      <w:pPr>
        <w:pStyle w:val="Teksttreci0"/>
        <w:widowControl w:val="0"/>
        <w:numPr>
          <w:ilvl w:val="0"/>
          <w:numId w:val="22"/>
        </w:numPr>
        <w:shd w:val="clear" w:color="auto" w:fill="auto"/>
        <w:tabs>
          <w:tab w:val="left" w:pos="496"/>
        </w:tabs>
        <w:spacing w:line="240" w:lineRule="auto"/>
        <w:ind w:left="520" w:hanging="360"/>
        <w:rPr>
          <w:sz w:val="22"/>
        </w:rPr>
      </w:pPr>
      <w:r w:rsidRPr="00F82634">
        <w:rPr>
          <w:sz w:val="22"/>
        </w:rPr>
        <w:t>Zakres Pani/Pana danych osobowych przetwarzanych przez ORLEN S.A. obejmuje: imię, nazwisko, stanowisko, reprezentowany podmiot, dane ujawnione w jawnych rejestrach (KRS, CEIDG), dane ujawnione w treści pełnomocnictwa (jeśli zostało ono Pani/Panu udzielone).</w:t>
      </w:r>
    </w:p>
    <w:p w14:paraId="0A22CE2F" w14:textId="77777777" w:rsidR="002B5458" w:rsidRPr="00F82634" w:rsidRDefault="002B5458" w:rsidP="00F82634">
      <w:pPr>
        <w:pStyle w:val="Teksttreci0"/>
        <w:widowControl w:val="0"/>
        <w:numPr>
          <w:ilvl w:val="0"/>
          <w:numId w:val="22"/>
        </w:numPr>
        <w:shd w:val="clear" w:color="auto" w:fill="auto"/>
        <w:tabs>
          <w:tab w:val="left" w:pos="496"/>
        </w:tabs>
        <w:spacing w:line="240" w:lineRule="auto"/>
        <w:ind w:firstLine="160"/>
        <w:rPr>
          <w:sz w:val="22"/>
        </w:rPr>
      </w:pPr>
      <w:r w:rsidRPr="00F82634">
        <w:rPr>
          <w:sz w:val="22"/>
        </w:rPr>
        <w:t>Pani/Pana dane osobowe będą przetwarzane w celu:</w:t>
      </w:r>
    </w:p>
    <w:p w14:paraId="744C9645" w14:textId="77777777" w:rsidR="002B5458" w:rsidRPr="00F82634" w:rsidRDefault="002B5458" w:rsidP="00F82634">
      <w:pPr>
        <w:pStyle w:val="Teksttreci0"/>
        <w:widowControl w:val="0"/>
        <w:numPr>
          <w:ilvl w:val="0"/>
          <w:numId w:val="24"/>
        </w:numPr>
        <w:shd w:val="clear" w:color="auto" w:fill="auto"/>
        <w:tabs>
          <w:tab w:val="left" w:pos="938"/>
        </w:tabs>
        <w:spacing w:line="240" w:lineRule="auto"/>
        <w:ind w:left="940" w:hanging="420"/>
        <w:rPr>
          <w:sz w:val="22"/>
        </w:rPr>
      </w:pPr>
      <w:r w:rsidRPr="00F82634">
        <w:rPr>
          <w:sz w:val="22"/>
        </w:rPr>
        <w:t xml:space="preserve">wykonania umowy handlowej wiążącej ORLEN S.A. z reprezentowanym przez Panią/Pana podmiotem - podstawą prawną przetwarzania jest uzasadniony interes Administratora oraz tego podmiotu (art. 6 ust. 1 lit. f Rozporządzenia ogólnego o ochronie danych osobowych 2016/679 - </w:t>
      </w:r>
      <w:r w:rsidRPr="00F82634">
        <w:rPr>
          <w:b/>
          <w:bCs/>
          <w:sz w:val="22"/>
        </w:rPr>
        <w:t>RODO</w:t>
      </w:r>
      <w:r w:rsidRPr="00F82634">
        <w:rPr>
          <w:sz w:val="22"/>
        </w:rPr>
        <w:t>); prawnie uzasadniony interes polega na zapewnieniu wiarygodnej identyfikacji kontrahenta i reprezentującego go podmiotu;</w:t>
      </w:r>
    </w:p>
    <w:p w14:paraId="392DD3EC" w14:textId="77777777" w:rsidR="002B5458" w:rsidRPr="00F82634" w:rsidRDefault="002B5458" w:rsidP="00F82634">
      <w:pPr>
        <w:pStyle w:val="Teksttreci0"/>
        <w:widowControl w:val="0"/>
        <w:numPr>
          <w:ilvl w:val="0"/>
          <w:numId w:val="24"/>
        </w:numPr>
        <w:shd w:val="clear" w:color="auto" w:fill="auto"/>
        <w:tabs>
          <w:tab w:val="left" w:pos="938"/>
        </w:tabs>
        <w:spacing w:line="240" w:lineRule="auto"/>
        <w:ind w:left="940" w:hanging="420"/>
        <w:rPr>
          <w:sz w:val="22"/>
        </w:rPr>
      </w:pPr>
      <w:r w:rsidRPr="00F82634">
        <w:rPr>
          <w:sz w:val="22"/>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2E27CC24" w14:textId="77777777" w:rsidR="002B5458" w:rsidRPr="00F82634" w:rsidRDefault="002B5458" w:rsidP="00F82634">
      <w:pPr>
        <w:pStyle w:val="Teksttreci0"/>
        <w:widowControl w:val="0"/>
        <w:numPr>
          <w:ilvl w:val="0"/>
          <w:numId w:val="22"/>
        </w:numPr>
        <w:shd w:val="clear" w:color="auto" w:fill="auto"/>
        <w:tabs>
          <w:tab w:val="left" w:pos="496"/>
        </w:tabs>
        <w:spacing w:line="240" w:lineRule="auto"/>
        <w:ind w:left="520" w:hanging="360"/>
        <w:rPr>
          <w:sz w:val="22"/>
        </w:rPr>
      </w:pPr>
      <w:r w:rsidRPr="00F82634">
        <w:rPr>
          <w:sz w:val="22"/>
        </w:rPr>
        <w:t>Pani/Pana dane osobowe mogą być przekazywane dostawcom systemów informatycznych i usług IT, podmiotom świadczącym na rzecz Administratora usługi niezbędne do wykonania umowy zawartej z reprezentowanym przez Panią/Pana podmiotem, w tym usługi prawne, a w stosowanych przypadkach także podmiotom uprawnionym na podstawie przepisów powszechnie obowiązującego prawa.</w:t>
      </w:r>
    </w:p>
    <w:p w14:paraId="47CF5EE3" w14:textId="77777777" w:rsidR="002B5458" w:rsidRPr="00F82634" w:rsidRDefault="002B5458" w:rsidP="00F82634">
      <w:pPr>
        <w:pStyle w:val="Teksttreci0"/>
        <w:widowControl w:val="0"/>
        <w:numPr>
          <w:ilvl w:val="0"/>
          <w:numId w:val="22"/>
        </w:numPr>
        <w:shd w:val="clear" w:color="auto" w:fill="auto"/>
        <w:tabs>
          <w:tab w:val="left" w:pos="496"/>
        </w:tabs>
        <w:spacing w:line="240" w:lineRule="auto"/>
        <w:ind w:left="520" w:hanging="360"/>
        <w:rPr>
          <w:sz w:val="22"/>
        </w:rPr>
      </w:pPr>
      <w:r w:rsidRPr="00F82634">
        <w:rPr>
          <w:sz w:val="22"/>
        </w:rPr>
        <w:t>Pani/Pana dane osobowe będą przetwarzane przez okres niezbędny do wykonania umowy. Okres przetwarzania może zostać każdorazowo przedłużony o okres przedawnienia roszczeń, jeżeli przetwarzanie danych osobowych będzie niezbędne dla dochodzenia ewentualnych roszczeń lub obrony przed takimi roszczeniami przez ORLEN S.A.</w:t>
      </w:r>
    </w:p>
    <w:p w14:paraId="7978142F" w14:textId="77777777" w:rsidR="002B5458" w:rsidRPr="00F82634" w:rsidRDefault="002B5458" w:rsidP="00F82634">
      <w:pPr>
        <w:pStyle w:val="Teksttreci0"/>
        <w:widowControl w:val="0"/>
        <w:numPr>
          <w:ilvl w:val="0"/>
          <w:numId w:val="22"/>
        </w:numPr>
        <w:shd w:val="clear" w:color="auto" w:fill="auto"/>
        <w:tabs>
          <w:tab w:val="left" w:pos="496"/>
        </w:tabs>
        <w:spacing w:line="240" w:lineRule="auto"/>
        <w:ind w:left="520" w:hanging="360"/>
        <w:rPr>
          <w:sz w:val="22"/>
        </w:rPr>
      </w:pPr>
      <w:r w:rsidRPr="00F82634">
        <w:rPr>
          <w:sz w:val="22"/>
        </w:rPr>
        <w:t>Przysługuje Pani/Panu prawo dostępu do treści danych oraz żądania ich sprostowania, usunięcia, ograniczenia przetwarzania oraz prawo wniesienia sprzeciwu względem przetwarzania danych.</w:t>
      </w:r>
    </w:p>
    <w:p w14:paraId="0EAB5A98" w14:textId="77777777" w:rsidR="002B5458" w:rsidRPr="00F82634" w:rsidRDefault="002B5458" w:rsidP="00F82634">
      <w:pPr>
        <w:pStyle w:val="Teksttreci0"/>
        <w:widowControl w:val="0"/>
        <w:numPr>
          <w:ilvl w:val="0"/>
          <w:numId w:val="22"/>
        </w:numPr>
        <w:shd w:val="clear" w:color="auto" w:fill="auto"/>
        <w:tabs>
          <w:tab w:val="left" w:pos="535"/>
        </w:tabs>
        <w:spacing w:line="240" w:lineRule="auto"/>
        <w:ind w:left="520" w:hanging="360"/>
        <w:rPr>
          <w:sz w:val="22"/>
        </w:rPr>
      </w:pPr>
      <w:r w:rsidRPr="00F82634">
        <w:rPr>
          <w:sz w:val="22"/>
        </w:rPr>
        <w:t>Przysługuje Pani/Panu także prawo wniesienia skargi do organu nadzorczego zajmującego się ochroną danych osobowych (Prezes Urzędu Ochrony Danych Osobowych), gdy uzna Pani/Pan, że przetwarzanie Pani/Pana danych osobowych narusza przepisy RODO.</w:t>
      </w:r>
    </w:p>
    <w:p w14:paraId="5EBF3516" w14:textId="77777777" w:rsidR="002B5458" w:rsidRPr="00F82634" w:rsidRDefault="002B5458" w:rsidP="00F82634">
      <w:pPr>
        <w:pStyle w:val="Teksttreci0"/>
        <w:widowControl w:val="0"/>
        <w:numPr>
          <w:ilvl w:val="0"/>
          <w:numId w:val="22"/>
        </w:numPr>
        <w:shd w:val="clear" w:color="auto" w:fill="auto"/>
        <w:tabs>
          <w:tab w:val="left" w:pos="535"/>
        </w:tabs>
        <w:spacing w:line="240" w:lineRule="auto"/>
        <w:ind w:left="520" w:hanging="360"/>
        <w:rPr>
          <w:sz w:val="22"/>
        </w:rPr>
      </w:pPr>
      <w:r w:rsidRPr="00F82634">
        <w:rPr>
          <w:sz w:val="22"/>
        </w:rPr>
        <w:t>Przysługuje Pani/Panu prawo wniesienia sprzeciwu względem przetwarzania danych osobowych w celach określonych w pkt 6) powyżej, z przyczyn związanych z Pani/Pana szczególną sytuacją.</w:t>
      </w:r>
    </w:p>
    <w:p w14:paraId="0A7ED0D4" w14:textId="77777777" w:rsidR="00EE2948" w:rsidRPr="009354C9" w:rsidRDefault="00EE2948" w:rsidP="000117B0">
      <w:pPr>
        <w:widowControl w:val="0"/>
        <w:shd w:val="clear" w:color="auto" w:fill="FFFFFF" w:themeFill="background1"/>
        <w:tabs>
          <w:tab w:val="left" w:pos="535"/>
        </w:tabs>
        <w:spacing w:line="360" w:lineRule="auto"/>
        <w:rPr>
          <w:rFonts w:eastAsia="Arial"/>
        </w:rPr>
      </w:pPr>
    </w:p>
    <w:p w14:paraId="0A7ED0D5" w14:textId="77777777" w:rsidR="00CC2CF3" w:rsidRPr="000117B0" w:rsidRDefault="00CC2CF3" w:rsidP="000117B0">
      <w:pPr>
        <w:widowControl w:val="0"/>
        <w:shd w:val="clear" w:color="auto" w:fill="FFFFFF" w:themeFill="background1"/>
        <w:tabs>
          <w:tab w:val="left" w:pos="535"/>
        </w:tabs>
        <w:spacing w:line="360" w:lineRule="auto"/>
        <w:jc w:val="center"/>
        <w:rPr>
          <w:rFonts w:eastAsia="Arial"/>
          <w:b/>
          <w:bCs/>
        </w:rPr>
        <w:sectPr w:rsidR="00CC2CF3" w:rsidRPr="000117B0">
          <w:headerReference w:type="default" r:id="rId18"/>
          <w:pgSz w:w="11906" w:h="16838"/>
          <w:pgMar w:top="1417" w:right="1417" w:bottom="1417" w:left="1417" w:header="708" w:footer="708" w:gutter="0"/>
          <w:cols w:space="708"/>
          <w:docGrid w:linePitch="360"/>
        </w:sectPr>
      </w:pPr>
    </w:p>
    <w:p w14:paraId="0A7ED0D6" w14:textId="77777777" w:rsidR="00EE2948" w:rsidRPr="000117B0" w:rsidRDefault="00BC270E" w:rsidP="000117B0">
      <w:pPr>
        <w:widowControl w:val="0"/>
        <w:shd w:val="clear" w:color="auto" w:fill="FFFFFF" w:themeFill="background1"/>
        <w:tabs>
          <w:tab w:val="left" w:pos="535"/>
        </w:tabs>
        <w:spacing w:line="360" w:lineRule="auto"/>
        <w:jc w:val="right"/>
        <w:rPr>
          <w:rFonts w:eastAsia="Arial"/>
          <w:b/>
          <w:bCs/>
        </w:rPr>
      </w:pPr>
      <w:r w:rsidRPr="007C5284">
        <w:rPr>
          <w:rFonts w:eastAsia="Arial"/>
          <w:b/>
          <w:bCs/>
        </w:rPr>
        <w:lastRenderedPageBreak/>
        <w:t>Załącznik nr 4</w:t>
      </w:r>
    </w:p>
    <w:p w14:paraId="7B6C6FE1" w14:textId="77777777" w:rsidR="002B5458" w:rsidRPr="009354C9" w:rsidRDefault="002B5458" w:rsidP="002B5458">
      <w:pPr>
        <w:pStyle w:val="Teksttreci0"/>
        <w:tabs>
          <w:tab w:val="left" w:pos="535"/>
        </w:tabs>
        <w:jc w:val="center"/>
        <w:rPr>
          <w:b/>
          <w:sz w:val="22"/>
          <w:szCs w:val="22"/>
        </w:rPr>
      </w:pPr>
      <w:r w:rsidRPr="009354C9">
        <w:rPr>
          <w:b/>
          <w:sz w:val="22"/>
          <w:szCs w:val="22"/>
        </w:rPr>
        <w:t>Klauzula informacyjna dla pracowników Kontrahenta</w:t>
      </w:r>
    </w:p>
    <w:p w14:paraId="0A0CF73D" w14:textId="77777777" w:rsidR="002B5458" w:rsidRPr="00010502" w:rsidRDefault="002B5458" w:rsidP="002B5458">
      <w:pPr>
        <w:pStyle w:val="Teksttreci0"/>
        <w:tabs>
          <w:tab w:val="left" w:pos="535"/>
        </w:tabs>
        <w:jc w:val="center"/>
        <w:rPr>
          <w:b/>
          <w:sz w:val="2"/>
          <w:szCs w:val="22"/>
        </w:rPr>
      </w:pPr>
    </w:p>
    <w:p w14:paraId="2E75933D" w14:textId="77777777" w:rsidR="002B5458" w:rsidRPr="009354C9" w:rsidRDefault="002B5458" w:rsidP="00010502">
      <w:pPr>
        <w:pStyle w:val="Teksttreci0"/>
        <w:widowControl w:val="0"/>
        <w:numPr>
          <w:ilvl w:val="0"/>
          <w:numId w:val="25"/>
        </w:numPr>
        <w:shd w:val="clear" w:color="auto" w:fill="auto"/>
        <w:tabs>
          <w:tab w:val="left" w:pos="336"/>
        </w:tabs>
        <w:spacing w:line="240" w:lineRule="auto"/>
        <w:ind w:left="380" w:hanging="380"/>
        <w:rPr>
          <w:sz w:val="22"/>
          <w:szCs w:val="22"/>
        </w:rPr>
      </w:pPr>
      <w:r w:rsidRPr="009354C9">
        <w:rPr>
          <w:sz w:val="22"/>
          <w:szCs w:val="22"/>
        </w:rPr>
        <w:t xml:space="preserve">Administratorem Państwa danych osobowych jest ORLEN S.A. z siedzibą w Płocku, ul. Chemików 7 (dalej: </w:t>
      </w:r>
      <w:r w:rsidRPr="009354C9">
        <w:rPr>
          <w:b/>
          <w:bCs/>
          <w:sz w:val="22"/>
          <w:szCs w:val="22"/>
        </w:rPr>
        <w:t>ORLEN S.A.</w:t>
      </w:r>
      <w:r w:rsidRPr="009354C9">
        <w:rPr>
          <w:sz w:val="22"/>
          <w:szCs w:val="22"/>
        </w:rPr>
        <w:t>).</w:t>
      </w:r>
    </w:p>
    <w:p w14:paraId="6F9E47D9" w14:textId="77777777" w:rsidR="002B5458" w:rsidRPr="009354C9" w:rsidRDefault="002B5458" w:rsidP="00010502">
      <w:pPr>
        <w:pStyle w:val="Teksttreci0"/>
        <w:widowControl w:val="0"/>
        <w:numPr>
          <w:ilvl w:val="0"/>
          <w:numId w:val="25"/>
        </w:numPr>
        <w:shd w:val="clear" w:color="auto" w:fill="auto"/>
        <w:tabs>
          <w:tab w:val="left" w:pos="336"/>
        </w:tabs>
        <w:spacing w:line="240" w:lineRule="auto"/>
        <w:ind w:left="380" w:hanging="380"/>
        <w:rPr>
          <w:sz w:val="22"/>
          <w:szCs w:val="22"/>
        </w:rPr>
      </w:pPr>
      <w:r w:rsidRPr="009354C9">
        <w:rPr>
          <w:sz w:val="22"/>
          <w:szCs w:val="22"/>
        </w:rPr>
        <w:t>Kontaktowe numery telefonów do administratora danych: (24) 256 00 00, (24) 365 00 00, (22) 778 00 00. Z Administratorem danych możecie Państwo skontaktować się także:</w:t>
      </w:r>
    </w:p>
    <w:p w14:paraId="263754FB" w14:textId="77777777" w:rsidR="002B5458" w:rsidRPr="009354C9" w:rsidRDefault="002B5458" w:rsidP="00010502">
      <w:pPr>
        <w:pStyle w:val="Teksttreci0"/>
        <w:widowControl w:val="0"/>
        <w:numPr>
          <w:ilvl w:val="0"/>
          <w:numId w:val="26"/>
        </w:numPr>
        <w:shd w:val="clear" w:color="auto" w:fill="auto"/>
        <w:tabs>
          <w:tab w:val="left" w:pos="803"/>
        </w:tabs>
        <w:spacing w:line="240" w:lineRule="auto"/>
        <w:ind w:firstLine="500"/>
        <w:rPr>
          <w:sz w:val="22"/>
          <w:szCs w:val="22"/>
        </w:rPr>
      </w:pPr>
      <w:r w:rsidRPr="009354C9">
        <w:rPr>
          <w:sz w:val="22"/>
          <w:szCs w:val="22"/>
        </w:rPr>
        <w:t>listownie na adres: ul. Chemików 7; 09-411 Płock,</w:t>
      </w:r>
    </w:p>
    <w:p w14:paraId="33C3F27B" w14:textId="77777777" w:rsidR="002B5458" w:rsidRPr="009354C9" w:rsidRDefault="002B5458" w:rsidP="00010502">
      <w:pPr>
        <w:pStyle w:val="Teksttreci0"/>
        <w:widowControl w:val="0"/>
        <w:numPr>
          <w:ilvl w:val="0"/>
          <w:numId w:val="26"/>
        </w:numPr>
        <w:shd w:val="clear" w:color="auto" w:fill="auto"/>
        <w:tabs>
          <w:tab w:val="left" w:pos="798"/>
        </w:tabs>
        <w:spacing w:line="240" w:lineRule="auto"/>
        <w:ind w:firstLine="500"/>
        <w:rPr>
          <w:sz w:val="22"/>
          <w:szCs w:val="22"/>
        </w:rPr>
      </w:pPr>
      <w:r w:rsidRPr="009354C9">
        <w:rPr>
          <w:sz w:val="22"/>
          <w:szCs w:val="22"/>
        </w:rPr>
        <w:t xml:space="preserve">przez e-mail: </w:t>
      </w:r>
      <w:hyperlink r:id="rId19" w:history="1">
        <w:r w:rsidRPr="009354C9">
          <w:rPr>
            <w:sz w:val="22"/>
            <w:szCs w:val="22"/>
          </w:rPr>
          <w:t>daneosobowe@orlen.pl</w:t>
        </w:r>
      </w:hyperlink>
      <w:r w:rsidRPr="009354C9">
        <w:rPr>
          <w:sz w:val="22"/>
          <w:szCs w:val="22"/>
        </w:rPr>
        <w:t>.</w:t>
      </w:r>
    </w:p>
    <w:p w14:paraId="7F3A3597" w14:textId="77777777" w:rsidR="002B5458" w:rsidRPr="009354C9" w:rsidRDefault="002B5458" w:rsidP="00010502">
      <w:pPr>
        <w:pStyle w:val="Teksttreci0"/>
        <w:widowControl w:val="0"/>
        <w:numPr>
          <w:ilvl w:val="0"/>
          <w:numId w:val="25"/>
        </w:numPr>
        <w:shd w:val="clear" w:color="auto" w:fill="auto"/>
        <w:tabs>
          <w:tab w:val="left" w:pos="336"/>
        </w:tabs>
        <w:spacing w:line="240" w:lineRule="auto"/>
        <w:ind w:left="380" w:hanging="380"/>
        <w:rPr>
          <w:sz w:val="22"/>
          <w:szCs w:val="22"/>
        </w:rPr>
      </w:pPr>
      <w:r w:rsidRPr="009354C9">
        <w:rPr>
          <w:sz w:val="22"/>
          <w:szCs w:val="22"/>
        </w:rPr>
        <w:t xml:space="preserve">Do kontaktu z Inspektorem ochrony danych w ORLEN S.A. służy następujący adres email: </w:t>
      </w:r>
      <w:hyperlink r:id="rId20" w:history="1">
        <w:r w:rsidRPr="009354C9">
          <w:rPr>
            <w:sz w:val="22"/>
            <w:szCs w:val="22"/>
          </w:rPr>
          <w:t>daneosobowe@orlen.pl</w:t>
        </w:r>
      </w:hyperlink>
      <w:r w:rsidRPr="009354C9">
        <w:rPr>
          <w:sz w:val="22"/>
          <w:szCs w:val="22"/>
        </w:rPr>
        <w:t xml:space="preserve">. Z Inspektorem ochrony danych można skontaktować się także pisemnie na adres siedziby ORLEN S.A., wskazany w pkt 1, z dopiskiem „Inspektor Ochrony Danych“. Dane dot. Inspektora Ochrony Danych dostępne są również na stronie </w:t>
      </w:r>
      <w:hyperlink r:id="rId21" w:history="1">
        <w:r w:rsidRPr="009354C9">
          <w:rPr>
            <w:sz w:val="22"/>
            <w:szCs w:val="22"/>
          </w:rPr>
          <w:t>www.orlen.pl</w:t>
        </w:r>
      </w:hyperlink>
      <w:r w:rsidRPr="009354C9">
        <w:rPr>
          <w:sz w:val="22"/>
          <w:szCs w:val="22"/>
        </w:rPr>
        <w:t xml:space="preserve"> w zakładce „Kontakt”.</w:t>
      </w:r>
    </w:p>
    <w:p w14:paraId="7726EB0C" w14:textId="77777777" w:rsidR="002B5458" w:rsidRPr="009354C9" w:rsidRDefault="002B5458" w:rsidP="00010502">
      <w:pPr>
        <w:pStyle w:val="Teksttreci0"/>
        <w:widowControl w:val="0"/>
        <w:numPr>
          <w:ilvl w:val="0"/>
          <w:numId w:val="25"/>
        </w:numPr>
        <w:shd w:val="clear" w:color="auto" w:fill="auto"/>
        <w:tabs>
          <w:tab w:val="left" w:pos="336"/>
        </w:tabs>
        <w:spacing w:line="240" w:lineRule="auto"/>
        <w:ind w:left="380" w:hanging="380"/>
        <w:rPr>
          <w:sz w:val="22"/>
          <w:szCs w:val="22"/>
        </w:rPr>
      </w:pPr>
      <w:r w:rsidRPr="009354C9">
        <w:rPr>
          <w:sz w:val="22"/>
          <w:szCs w:val="22"/>
        </w:rPr>
        <w:t>Pani/Pana dane osobowe zostały udostępnione ORLEN S.A. przez Pani/Pana pracodawcę (podmiot zatrudniający), w związku z wykonaniem umowy handlowej łączącej Pani/Pana pracodawcę (podmiot zatrudniający) z ORLEN S.A.</w:t>
      </w:r>
    </w:p>
    <w:p w14:paraId="2B141BAE" w14:textId="77777777" w:rsidR="002B5458" w:rsidRPr="009354C9" w:rsidRDefault="002B5458" w:rsidP="00010502">
      <w:pPr>
        <w:pStyle w:val="Teksttreci0"/>
        <w:widowControl w:val="0"/>
        <w:numPr>
          <w:ilvl w:val="0"/>
          <w:numId w:val="25"/>
        </w:numPr>
        <w:shd w:val="clear" w:color="auto" w:fill="auto"/>
        <w:tabs>
          <w:tab w:val="left" w:pos="336"/>
        </w:tabs>
        <w:spacing w:line="240" w:lineRule="auto"/>
        <w:ind w:left="380" w:hanging="380"/>
        <w:rPr>
          <w:sz w:val="22"/>
          <w:szCs w:val="22"/>
        </w:rPr>
      </w:pPr>
      <w:r w:rsidRPr="009354C9">
        <w:rPr>
          <w:sz w:val="22"/>
          <w:szCs w:val="22"/>
        </w:rPr>
        <w:t>Zakres Pani/Pana danych osobowych przetwarzanych przez ORLEN S.A. obejmuje: imię, nazwisko, stanowisko, służbowe dane kontaktowe.</w:t>
      </w:r>
    </w:p>
    <w:p w14:paraId="3D76A07A" w14:textId="77777777" w:rsidR="002B5458" w:rsidRPr="009354C9" w:rsidRDefault="002B5458" w:rsidP="00010502">
      <w:pPr>
        <w:pStyle w:val="Teksttreci0"/>
        <w:widowControl w:val="0"/>
        <w:numPr>
          <w:ilvl w:val="0"/>
          <w:numId w:val="25"/>
        </w:numPr>
        <w:shd w:val="clear" w:color="auto" w:fill="auto"/>
        <w:tabs>
          <w:tab w:val="left" w:pos="336"/>
        </w:tabs>
        <w:spacing w:line="240" w:lineRule="auto"/>
        <w:rPr>
          <w:sz w:val="22"/>
          <w:szCs w:val="22"/>
        </w:rPr>
      </w:pPr>
      <w:r w:rsidRPr="009354C9">
        <w:rPr>
          <w:sz w:val="22"/>
          <w:szCs w:val="22"/>
        </w:rPr>
        <w:t>Pani/Pana dane osobowe będą przetwarzane w celu:</w:t>
      </w:r>
    </w:p>
    <w:p w14:paraId="0AF73FFD" w14:textId="77777777" w:rsidR="002B5458" w:rsidRPr="009354C9" w:rsidRDefault="002B5458" w:rsidP="00010502">
      <w:pPr>
        <w:pStyle w:val="Teksttreci0"/>
        <w:widowControl w:val="0"/>
        <w:numPr>
          <w:ilvl w:val="0"/>
          <w:numId w:val="27"/>
        </w:numPr>
        <w:shd w:val="clear" w:color="auto" w:fill="auto"/>
        <w:tabs>
          <w:tab w:val="left" w:pos="779"/>
        </w:tabs>
        <w:spacing w:line="240" w:lineRule="auto"/>
        <w:ind w:left="780" w:hanging="360"/>
        <w:rPr>
          <w:sz w:val="22"/>
          <w:szCs w:val="22"/>
        </w:rPr>
      </w:pPr>
      <w:r w:rsidRPr="009354C9">
        <w:rPr>
          <w:sz w:val="22"/>
          <w:szCs w:val="22"/>
        </w:rPr>
        <w:t xml:space="preserve">wykonania umowy handlowej, o której mowa w pkt. 4 - podstawą prawną przetwarzania jest uzasadniony interes ORLEN S.A. oraz Pani/Pana pracodawcy (podmiotu zatrudniającego) (art. 6 ust. 1 lit. f Rozporządzenia ogólnego o ochronie danych osobowych 2016/679 - </w:t>
      </w:r>
      <w:r w:rsidRPr="009354C9">
        <w:rPr>
          <w:b/>
          <w:bCs/>
          <w:sz w:val="22"/>
          <w:szCs w:val="22"/>
        </w:rPr>
        <w:t>RODO</w:t>
      </w:r>
      <w:r w:rsidRPr="009354C9">
        <w:rPr>
          <w:sz w:val="22"/>
          <w:szCs w:val="22"/>
        </w:rPr>
        <w:t>); prawnie uzasadniony interes polega na umożliwieniu ORLEN S.A. sprawnego bieżącego wykonywania umowy,</w:t>
      </w:r>
    </w:p>
    <w:p w14:paraId="4A5E9451" w14:textId="77777777" w:rsidR="002B5458" w:rsidRPr="009354C9" w:rsidRDefault="002B5458" w:rsidP="00010502">
      <w:pPr>
        <w:pStyle w:val="Teksttreci0"/>
        <w:widowControl w:val="0"/>
        <w:numPr>
          <w:ilvl w:val="0"/>
          <w:numId w:val="27"/>
        </w:numPr>
        <w:shd w:val="clear" w:color="auto" w:fill="auto"/>
        <w:tabs>
          <w:tab w:val="left" w:pos="779"/>
        </w:tabs>
        <w:spacing w:line="240" w:lineRule="auto"/>
        <w:ind w:left="780" w:hanging="360"/>
        <w:rPr>
          <w:sz w:val="22"/>
          <w:szCs w:val="22"/>
        </w:rPr>
      </w:pPr>
      <w:r w:rsidRPr="009354C9">
        <w:rPr>
          <w:sz w:val="22"/>
          <w:szCs w:val="22"/>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296CC53D" w14:textId="77777777" w:rsidR="002B5458" w:rsidRPr="009354C9" w:rsidRDefault="002B5458" w:rsidP="00010502">
      <w:pPr>
        <w:pStyle w:val="Teksttreci0"/>
        <w:widowControl w:val="0"/>
        <w:numPr>
          <w:ilvl w:val="0"/>
          <w:numId w:val="25"/>
        </w:numPr>
        <w:shd w:val="clear" w:color="auto" w:fill="auto"/>
        <w:tabs>
          <w:tab w:val="left" w:pos="336"/>
        </w:tabs>
        <w:spacing w:line="240" w:lineRule="auto"/>
        <w:ind w:left="380" w:hanging="380"/>
        <w:rPr>
          <w:sz w:val="22"/>
          <w:szCs w:val="22"/>
        </w:rPr>
      </w:pPr>
      <w:r w:rsidRPr="009354C9">
        <w:rPr>
          <w:sz w:val="22"/>
          <w:szCs w:val="22"/>
        </w:rPr>
        <w:t>Pani/Pana dane osobowe mogą być przekazywane dostawcom systemów informatycznych i usług IT, podmiotom świadczącym na rzecz ORLEN S.A. usługi niezbędne do wykonania umowy zawartej z Pani/Pana pracodawcą (podmiotem zatrudniającym), a w stosowanych przypadkach także podmiotom uzyskującym dostęp do danych w oparciu o przepisy powszechnie obowiązującego prawa.</w:t>
      </w:r>
    </w:p>
    <w:p w14:paraId="4CD77885" w14:textId="77777777" w:rsidR="002B5458" w:rsidRPr="009354C9" w:rsidRDefault="002B5458" w:rsidP="00010502">
      <w:pPr>
        <w:pStyle w:val="Teksttreci0"/>
        <w:widowControl w:val="0"/>
        <w:numPr>
          <w:ilvl w:val="0"/>
          <w:numId w:val="25"/>
        </w:numPr>
        <w:shd w:val="clear" w:color="auto" w:fill="auto"/>
        <w:tabs>
          <w:tab w:val="left" w:pos="336"/>
        </w:tabs>
        <w:spacing w:line="240" w:lineRule="auto"/>
        <w:ind w:left="380" w:hanging="380"/>
        <w:rPr>
          <w:sz w:val="22"/>
          <w:szCs w:val="22"/>
        </w:rPr>
      </w:pPr>
      <w:r w:rsidRPr="009354C9">
        <w:rPr>
          <w:sz w:val="22"/>
          <w:szCs w:val="22"/>
        </w:rPr>
        <w:t>Pani/Pana dane osobowe będą przetwarzane przez okres niezbędny do wykonania umowy handlowej, o której mowa w pkt. 4. Okres przetwarzania może zostać każdorazowo przedłużony o okres przedawnienia roszczeń, jeżeli przetwarzanie danych osobowych będzie niezbędne dla dochodzenia ewentualnych roszczeń lub obrony przed takimi roszczeniami przez ORLEN S.A.</w:t>
      </w:r>
    </w:p>
    <w:p w14:paraId="01376B79" w14:textId="77777777" w:rsidR="002B5458" w:rsidRPr="009354C9" w:rsidRDefault="002B5458" w:rsidP="00010502">
      <w:pPr>
        <w:pStyle w:val="Teksttreci0"/>
        <w:widowControl w:val="0"/>
        <w:numPr>
          <w:ilvl w:val="0"/>
          <w:numId w:val="25"/>
        </w:numPr>
        <w:shd w:val="clear" w:color="auto" w:fill="auto"/>
        <w:tabs>
          <w:tab w:val="left" w:pos="336"/>
        </w:tabs>
        <w:spacing w:line="240" w:lineRule="auto"/>
        <w:ind w:left="380" w:hanging="380"/>
        <w:rPr>
          <w:sz w:val="22"/>
          <w:szCs w:val="22"/>
        </w:rPr>
      </w:pPr>
      <w:r w:rsidRPr="009354C9">
        <w:rPr>
          <w:sz w:val="22"/>
          <w:szCs w:val="22"/>
        </w:rPr>
        <w:t>Przysługuje Pani/Panu prawo dostępu do treści danych oraz żądania ich sprostowania, usunięcia, ograniczenia przetwarzania oraz prawo wniesienia sprzeciwu względem przetwarzania danych.</w:t>
      </w:r>
    </w:p>
    <w:p w14:paraId="4622BCAD" w14:textId="77777777" w:rsidR="002B5458" w:rsidRPr="009354C9" w:rsidRDefault="002B5458" w:rsidP="00010502">
      <w:pPr>
        <w:pStyle w:val="Teksttreci0"/>
        <w:widowControl w:val="0"/>
        <w:numPr>
          <w:ilvl w:val="0"/>
          <w:numId w:val="25"/>
        </w:numPr>
        <w:shd w:val="clear" w:color="auto" w:fill="auto"/>
        <w:tabs>
          <w:tab w:val="left" w:pos="375"/>
        </w:tabs>
        <w:spacing w:line="240" w:lineRule="auto"/>
        <w:ind w:left="380" w:hanging="380"/>
        <w:rPr>
          <w:sz w:val="22"/>
          <w:szCs w:val="22"/>
        </w:rPr>
      </w:pPr>
      <w:r w:rsidRPr="009354C9">
        <w:rPr>
          <w:sz w:val="22"/>
          <w:szCs w:val="22"/>
        </w:rPr>
        <w:t>Przysługuje Pani/Panu także prawo wniesienia skargi do organu nadzorczego zajmującego się ochroną danych osobowych (Prezes Urzędu Ochrony Danych Osobowych), gdy uzna Pani/Pan, że przetwarzanie Pani/Pana danych osobowych narusza przepisy RODO.</w:t>
      </w:r>
    </w:p>
    <w:p w14:paraId="3DAD09C6" w14:textId="77777777" w:rsidR="002B5458" w:rsidRPr="009354C9" w:rsidRDefault="002B5458" w:rsidP="00010502">
      <w:pPr>
        <w:pStyle w:val="Teksttreci0"/>
        <w:widowControl w:val="0"/>
        <w:numPr>
          <w:ilvl w:val="0"/>
          <w:numId w:val="25"/>
        </w:numPr>
        <w:shd w:val="clear" w:color="auto" w:fill="auto"/>
        <w:tabs>
          <w:tab w:val="left" w:pos="375"/>
        </w:tabs>
        <w:spacing w:line="240" w:lineRule="auto"/>
        <w:ind w:left="380" w:hanging="380"/>
        <w:rPr>
          <w:sz w:val="22"/>
          <w:szCs w:val="22"/>
        </w:rPr>
      </w:pPr>
      <w:r w:rsidRPr="009354C9">
        <w:rPr>
          <w:sz w:val="22"/>
          <w:szCs w:val="22"/>
        </w:rPr>
        <w:t>Przysługuje Pani/Panu prawo wniesienia sprzeciwu względem przetwarzania danych osobowych w celach określonych w pkt 6 powyżej, z przyczyn związanych z Pani/Pana szczególną sytuacją.</w:t>
      </w:r>
    </w:p>
    <w:p w14:paraId="0A7ED0E8" w14:textId="77777777" w:rsidR="00EE2948" w:rsidRPr="009354C9" w:rsidRDefault="00EE2948" w:rsidP="000117B0">
      <w:pPr>
        <w:widowControl w:val="0"/>
        <w:shd w:val="clear" w:color="auto" w:fill="FFFFFF" w:themeFill="background1"/>
        <w:tabs>
          <w:tab w:val="left" w:pos="375"/>
        </w:tabs>
        <w:spacing w:line="360" w:lineRule="auto"/>
        <w:rPr>
          <w:rFonts w:eastAsia="Arial"/>
        </w:rPr>
      </w:pPr>
    </w:p>
    <w:p w14:paraId="0A7ED0E9" w14:textId="77777777" w:rsidR="00EE2948" w:rsidRPr="009354C9" w:rsidRDefault="00EE2948" w:rsidP="000117B0">
      <w:pPr>
        <w:widowControl w:val="0"/>
        <w:shd w:val="clear" w:color="auto" w:fill="FFFFFF" w:themeFill="background1"/>
        <w:tabs>
          <w:tab w:val="left" w:pos="375"/>
        </w:tabs>
        <w:spacing w:line="360" w:lineRule="auto"/>
        <w:rPr>
          <w:rFonts w:eastAsia="Arial"/>
        </w:rPr>
      </w:pPr>
    </w:p>
    <w:p w14:paraId="0A7ED0EA" w14:textId="77777777" w:rsidR="00EE2948" w:rsidRPr="009354C9" w:rsidRDefault="00EE2948" w:rsidP="000117B0">
      <w:pPr>
        <w:widowControl w:val="0"/>
        <w:shd w:val="clear" w:color="auto" w:fill="FFFFFF" w:themeFill="background1"/>
        <w:tabs>
          <w:tab w:val="left" w:pos="375"/>
        </w:tabs>
        <w:spacing w:line="360" w:lineRule="auto"/>
        <w:rPr>
          <w:rFonts w:eastAsia="Arial"/>
        </w:rPr>
      </w:pPr>
    </w:p>
    <w:p w14:paraId="0A7ED0EB" w14:textId="77777777" w:rsidR="00EE2948" w:rsidRPr="009354C9" w:rsidRDefault="00EE2948" w:rsidP="000117B0">
      <w:pPr>
        <w:widowControl w:val="0"/>
        <w:shd w:val="clear" w:color="auto" w:fill="FFFFFF" w:themeFill="background1"/>
        <w:tabs>
          <w:tab w:val="left" w:pos="375"/>
        </w:tabs>
        <w:spacing w:line="360" w:lineRule="auto"/>
        <w:rPr>
          <w:rFonts w:eastAsia="Arial"/>
        </w:rPr>
      </w:pPr>
    </w:p>
    <w:p w14:paraId="0A7ED0EC" w14:textId="77777777" w:rsidR="00CC2CF3" w:rsidRPr="000117B0" w:rsidRDefault="00CC2CF3" w:rsidP="000117B0">
      <w:pPr>
        <w:widowControl w:val="0"/>
        <w:shd w:val="clear" w:color="auto" w:fill="FFFFFF" w:themeFill="background1"/>
        <w:tabs>
          <w:tab w:val="left" w:pos="375"/>
        </w:tabs>
        <w:spacing w:line="360" w:lineRule="auto"/>
        <w:jc w:val="center"/>
        <w:rPr>
          <w:rFonts w:eastAsia="Arial"/>
          <w:b/>
          <w:bCs/>
        </w:rPr>
        <w:sectPr w:rsidR="00CC2CF3" w:rsidRPr="000117B0">
          <w:pgSz w:w="11906" w:h="16838"/>
          <w:pgMar w:top="1417" w:right="1417" w:bottom="1417" w:left="1417" w:header="708" w:footer="708" w:gutter="0"/>
          <w:cols w:space="708"/>
          <w:docGrid w:linePitch="360"/>
        </w:sectPr>
      </w:pPr>
    </w:p>
    <w:p w14:paraId="0A7ED0ED" w14:textId="77777777" w:rsidR="00EE2948" w:rsidRPr="000117B0" w:rsidRDefault="00BC270E" w:rsidP="000117B0">
      <w:pPr>
        <w:widowControl w:val="0"/>
        <w:shd w:val="clear" w:color="auto" w:fill="FFFFFF" w:themeFill="background1"/>
        <w:tabs>
          <w:tab w:val="left" w:pos="375"/>
        </w:tabs>
        <w:spacing w:line="360" w:lineRule="auto"/>
        <w:jc w:val="right"/>
        <w:rPr>
          <w:rFonts w:eastAsia="Arial"/>
          <w:b/>
          <w:bCs/>
        </w:rPr>
      </w:pPr>
      <w:r w:rsidRPr="007C5284">
        <w:rPr>
          <w:rFonts w:eastAsia="Arial"/>
          <w:b/>
          <w:bCs/>
        </w:rPr>
        <w:lastRenderedPageBreak/>
        <w:t>Załącznik n</w:t>
      </w:r>
      <w:bookmarkStart w:id="46" w:name="_GoBack"/>
      <w:bookmarkEnd w:id="46"/>
      <w:r w:rsidRPr="007C5284">
        <w:rPr>
          <w:rFonts w:eastAsia="Arial"/>
          <w:b/>
          <w:bCs/>
        </w:rPr>
        <w:t>r 5</w:t>
      </w:r>
    </w:p>
    <w:p w14:paraId="666BAE59" w14:textId="77777777" w:rsidR="002B5458" w:rsidRPr="009354C9" w:rsidRDefault="002B5458" w:rsidP="002B5458">
      <w:pPr>
        <w:pStyle w:val="Teksttreci0"/>
        <w:tabs>
          <w:tab w:val="left" w:pos="375"/>
        </w:tabs>
        <w:jc w:val="center"/>
        <w:rPr>
          <w:b/>
          <w:sz w:val="22"/>
          <w:szCs w:val="22"/>
        </w:rPr>
      </w:pPr>
      <w:r w:rsidRPr="009354C9">
        <w:rPr>
          <w:b/>
          <w:sz w:val="22"/>
          <w:szCs w:val="22"/>
        </w:rPr>
        <w:t>Klauzula informacyjna dla Kontrahentów będących osobami fizycznymi</w:t>
      </w:r>
    </w:p>
    <w:p w14:paraId="4C0C7A2D" w14:textId="77777777" w:rsidR="002B5458" w:rsidRPr="00010502" w:rsidRDefault="002B5458" w:rsidP="002B5458">
      <w:pPr>
        <w:pStyle w:val="Teksttreci0"/>
        <w:tabs>
          <w:tab w:val="left" w:pos="375"/>
        </w:tabs>
        <w:rPr>
          <w:b/>
          <w:sz w:val="4"/>
          <w:szCs w:val="22"/>
        </w:rPr>
      </w:pPr>
    </w:p>
    <w:p w14:paraId="15B7F521" w14:textId="77777777" w:rsidR="002B5458" w:rsidRPr="009354C9" w:rsidRDefault="002B5458" w:rsidP="002B5458">
      <w:pPr>
        <w:pStyle w:val="Teksttreci0"/>
        <w:widowControl w:val="0"/>
        <w:numPr>
          <w:ilvl w:val="0"/>
          <w:numId w:val="51"/>
        </w:numPr>
        <w:shd w:val="clear" w:color="auto" w:fill="auto"/>
        <w:tabs>
          <w:tab w:val="left" w:pos="584"/>
        </w:tabs>
        <w:spacing w:line="240" w:lineRule="auto"/>
        <w:rPr>
          <w:sz w:val="22"/>
          <w:szCs w:val="22"/>
        </w:rPr>
      </w:pPr>
      <w:r w:rsidRPr="009354C9">
        <w:rPr>
          <w:sz w:val="22"/>
          <w:szCs w:val="22"/>
        </w:rPr>
        <w:t xml:space="preserve">Administratorem Państwa danych osobowych jest ORLEN S.A. z siedzibą w Płocku, ul. Chemików 7 (dalej: </w:t>
      </w:r>
      <w:r w:rsidRPr="009354C9">
        <w:rPr>
          <w:b/>
          <w:bCs/>
          <w:sz w:val="22"/>
          <w:szCs w:val="22"/>
        </w:rPr>
        <w:t>ORLEN S.A.</w:t>
      </w:r>
      <w:r w:rsidRPr="009354C9">
        <w:rPr>
          <w:sz w:val="22"/>
          <w:szCs w:val="22"/>
        </w:rPr>
        <w:t>).</w:t>
      </w:r>
    </w:p>
    <w:p w14:paraId="4D43B23A" w14:textId="77777777" w:rsidR="002B5458" w:rsidRPr="009354C9" w:rsidRDefault="002B5458" w:rsidP="002B5458">
      <w:pPr>
        <w:pStyle w:val="Teksttreci0"/>
        <w:widowControl w:val="0"/>
        <w:numPr>
          <w:ilvl w:val="0"/>
          <w:numId w:val="51"/>
        </w:numPr>
        <w:shd w:val="clear" w:color="auto" w:fill="auto"/>
        <w:tabs>
          <w:tab w:val="left" w:pos="603"/>
        </w:tabs>
        <w:spacing w:line="240" w:lineRule="auto"/>
        <w:rPr>
          <w:sz w:val="22"/>
          <w:szCs w:val="22"/>
        </w:rPr>
      </w:pPr>
      <w:r w:rsidRPr="009354C9">
        <w:rPr>
          <w:sz w:val="22"/>
          <w:szCs w:val="22"/>
        </w:rPr>
        <w:t>Kontaktowe numery telefonów do administratora danych: (24) 256 00 00, (24) 365 00 00, (22) 778 00 00. Z Administratorem danych możecie Państwo skontaktować się także:</w:t>
      </w:r>
    </w:p>
    <w:p w14:paraId="39194099" w14:textId="77777777" w:rsidR="002B5458" w:rsidRPr="009354C9" w:rsidRDefault="002B5458" w:rsidP="002B5458">
      <w:pPr>
        <w:pStyle w:val="Teksttreci0"/>
        <w:widowControl w:val="0"/>
        <w:numPr>
          <w:ilvl w:val="0"/>
          <w:numId w:val="52"/>
        </w:numPr>
        <w:shd w:val="clear" w:color="auto" w:fill="auto"/>
        <w:tabs>
          <w:tab w:val="left" w:pos="1025"/>
        </w:tabs>
        <w:spacing w:line="240" w:lineRule="auto"/>
        <w:rPr>
          <w:sz w:val="22"/>
          <w:szCs w:val="22"/>
        </w:rPr>
      </w:pPr>
      <w:r w:rsidRPr="009354C9">
        <w:rPr>
          <w:sz w:val="22"/>
          <w:szCs w:val="22"/>
        </w:rPr>
        <w:t>listownie na adres: ul. Chemików 7; 09-411 Płock,</w:t>
      </w:r>
    </w:p>
    <w:p w14:paraId="18D00C25" w14:textId="77777777" w:rsidR="002B5458" w:rsidRPr="009354C9" w:rsidRDefault="002B5458" w:rsidP="002B5458">
      <w:pPr>
        <w:pStyle w:val="Teksttreci0"/>
        <w:widowControl w:val="0"/>
        <w:numPr>
          <w:ilvl w:val="0"/>
          <w:numId w:val="52"/>
        </w:numPr>
        <w:shd w:val="clear" w:color="auto" w:fill="auto"/>
        <w:tabs>
          <w:tab w:val="left" w:pos="1025"/>
        </w:tabs>
        <w:spacing w:line="240" w:lineRule="auto"/>
        <w:rPr>
          <w:sz w:val="22"/>
          <w:szCs w:val="22"/>
        </w:rPr>
      </w:pPr>
      <w:r w:rsidRPr="009354C9">
        <w:rPr>
          <w:sz w:val="22"/>
          <w:szCs w:val="22"/>
        </w:rPr>
        <w:t xml:space="preserve">przez e-mail: </w:t>
      </w:r>
      <w:hyperlink r:id="rId22" w:history="1">
        <w:r w:rsidRPr="009354C9">
          <w:rPr>
            <w:rStyle w:val="Hipercze"/>
            <w:sz w:val="22"/>
            <w:szCs w:val="22"/>
          </w:rPr>
          <w:t>daneosobowe@orlen.pl</w:t>
        </w:r>
      </w:hyperlink>
      <w:r w:rsidRPr="009354C9">
        <w:rPr>
          <w:sz w:val="22"/>
          <w:szCs w:val="22"/>
        </w:rPr>
        <w:t>.</w:t>
      </w:r>
    </w:p>
    <w:p w14:paraId="006EA3C3" w14:textId="77777777" w:rsidR="002B5458" w:rsidRPr="009354C9" w:rsidRDefault="002B5458" w:rsidP="002B5458">
      <w:pPr>
        <w:pStyle w:val="Teksttreci0"/>
        <w:widowControl w:val="0"/>
        <w:numPr>
          <w:ilvl w:val="0"/>
          <w:numId w:val="51"/>
        </w:numPr>
        <w:shd w:val="clear" w:color="auto" w:fill="auto"/>
        <w:tabs>
          <w:tab w:val="left" w:pos="598"/>
        </w:tabs>
        <w:spacing w:line="240" w:lineRule="auto"/>
        <w:rPr>
          <w:sz w:val="22"/>
          <w:szCs w:val="22"/>
        </w:rPr>
      </w:pPr>
      <w:r w:rsidRPr="009354C9">
        <w:rPr>
          <w:sz w:val="22"/>
          <w:szCs w:val="22"/>
        </w:rPr>
        <w:t xml:space="preserve">Do kontaktu z Inspektorem ochrony danych w ORLEN S.A. służy następujący adres email: </w:t>
      </w:r>
      <w:hyperlink r:id="rId23" w:history="1">
        <w:r w:rsidRPr="009354C9">
          <w:rPr>
            <w:rStyle w:val="Hipercze"/>
            <w:sz w:val="22"/>
            <w:szCs w:val="22"/>
          </w:rPr>
          <w:t>daneosobowe@orlen.pl</w:t>
        </w:r>
      </w:hyperlink>
      <w:r w:rsidRPr="009354C9">
        <w:rPr>
          <w:sz w:val="22"/>
          <w:szCs w:val="22"/>
        </w:rPr>
        <w:t xml:space="preserve">. Z Inspektorem ochrony danych można skontaktować się także pisemnie na adres siedziby ORLEN S.A., wskazany w pkt 1, z dopiskiem „Inspektor Ochrony Danych“. Dane dot. Inspektora Ochrony Danych dostępne są również na stronie </w:t>
      </w:r>
      <w:hyperlink r:id="rId24" w:history="1">
        <w:r w:rsidRPr="009354C9">
          <w:rPr>
            <w:rStyle w:val="Hipercze"/>
            <w:sz w:val="22"/>
            <w:szCs w:val="22"/>
          </w:rPr>
          <w:t>www.orlen.pl</w:t>
        </w:r>
      </w:hyperlink>
      <w:r w:rsidRPr="009354C9">
        <w:rPr>
          <w:sz w:val="22"/>
          <w:szCs w:val="22"/>
        </w:rPr>
        <w:t xml:space="preserve"> w zakładce „Kontakt”.</w:t>
      </w:r>
    </w:p>
    <w:p w14:paraId="2F8D2BC9" w14:textId="77777777" w:rsidR="002B5458" w:rsidRPr="009354C9" w:rsidRDefault="002B5458" w:rsidP="002B5458">
      <w:pPr>
        <w:pStyle w:val="Teksttreci0"/>
        <w:widowControl w:val="0"/>
        <w:numPr>
          <w:ilvl w:val="0"/>
          <w:numId w:val="51"/>
        </w:numPr>
        <w:shd w:val="clear" w:color="auto" w:fill="auto"/>
        <w:tabs>
          <w:tab w:val="left" w:pos="603"/>
        </w:tabs>
        <w:spacing w:line="240" w:lineRule="auto"/>
        <w:rPr>
          <w:sz w:val="22"/>
          <w:szCs w:val="22"/>
        </w:rPr>
      </w:pPr>
      <w:r w:rsidRPr="009354C9">
        <w:rPr>
          <w:sz w:val="22"/>
          <w:szCs w:val="22"/>
        </w:rPr>
        <w:t>Pani/Pana dane osobowe w niezbędnym zakresie będą przetwarzane w celu:</w:t>
      </w:r>
    </w:p>
    <w:p w14:paraId="55D57D7C" w14:textId="77777777" w:rsidR="002B5458" w:rsidRPr="009354C9" w:rsidRDefault="002B5458" w:rsidP="002B5458">
      <w:pPr>
        <w:pStyle w:val="Teksttreci0"/>
        <w:widowControl w:val="0"/>
        <w:numPr>
          <w:ilvl w:val="0"/>
          <w:numId w:val="53"/>
        </w:numPr>
        <w:shd w:val="clear" w:color="auto" w:fill="auto"/>
        <w:tabs>
          <w:tab w:val="left" w:pos="869"/>
        </w:tabs>
        <w:spacing w:line="240" w:lineRule="auto"/>
        <w:rPr>
          <w:sz w:val="22"/>
          <w:szCs w:val="22"/>
        </w:rPr>
      </w:pPr>
      <w:r w:rsidRPr="009354C9">
        <w:rPr>
          <w:sz w:val="22"/>
          <w:szCs w:val="22"/>
        </w:rPr>
        <w:t xml:space="preserve">wykonania zawartej z Panią/Panem umowy - podstawą prawną jest niezbędność przetwarzania do wykonania umowy, której jest Pani/Pan stroną lub podjęcie działań na Pani/Pana żądanie przed zawarciem umowy (art. 6 ust. 1 lit. b Rozporządzenia ogólnego o ochronie danych osobowych 2016/679 - </w:t>
      </w:r>
      <w:r w:rsidRPr="009354C9">
        <w:rPr>
          <w:b/>
          <w:bCs/>
          <w:sz w:val="22"/>
          <w:szCs w:val="22"/>
        </w:rPr>
        <w:t>RODO</w:t>
      </w:r>
      <w:r w:rsidRPr="009354C9">
        <w:rPr>
          <w:sz w:val="22"/>
          <w:szCs w:val="22"/>
        </w:rPr>
        <w:t>);</w:t>
      </w:r>
    </w:p>
    <w:p w14:paraId="7A3BDD9D" w14:textId="77777777" w:rsidR="002B5458" w:rsidRPr="009354C9" w:rsidRDefault="002B5458" w:rsidP="002B5458">
      <w:pPr>
        <w:pStyle w:val="Teksttreci0"/>
        <w:widowControl w:val="0"/>
        <w:numPr>
          <w:ilvl w:val="0"/>
          <w:numId w:val="53"/>
        </w:numPr>
        <w:shd w:val="clear" w:color="auto" w:fill="auto"/>
        <w:tabs>
          <w:tab w:val="left" w:pos="869"/>
        </w:tabs>
        <w:spacing w:line="240" w:lineRule="auto"/>
        <w:rPr>
          <w:sz w:val="22"/>
          <w:szCs w:val="22"/>
        </w:rPr>
      </w:pPr>
      <w:r w:rsidRPr="009354C9">
        <w:rPr>
          <w:sz w:val="22"/>
          <w:szCs w:val="22"/>
        </w:rPr>
        <w:t>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65B1D734" w14:textId="77777777" w:rsidR="002B5458" w:rsidRPr="009354C9" w:rsidRDefault="002B5458" w:rsidP="002B5458">
      <w:pPr>
        <w:pStyle w:val="Teksttreci0"/>
        <w:widowControl w:val="0"/>
        <w:numPr>
          <w:ilvl w:val="0"/>
          <w:numId w:val="53"/>
        </w:numPr>
        <w:shd w:val="clear" w:color="auto" w:fill="auto"/>
        <w:tabs>
          <w:tab w:val="left" w:pos="864"/>
          <w:tab w:val="left" w:pos="7235"/>
        </w:tabs>
        <w:spacing w:line="240" w:lineRule="auto"/>
        <w:rPr>
          <w:sz w:val="22"/>
          <w:szCs w:val="22"/>
        </w:rPr>
      </w:pPr>
      <w:r w:rsidRPr="009354C9">
        <w:rPr>
          <w:sz w:val="22"/>
          <w:szCs w:val="22"/>
        </w:rPr>
        <w:t>dokonania oceny współpracy na podstawie zawartej z Panią/Panem umowy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r w:rsidRPr="009354C9">
        <w:rPr>
          <w:sz w:val="22"/>
          <w:szCs w:val="22"/>
          <w:vertAlign w:val="superscript"/>
        </w:rPr>
        <w:footnoteReference w:id="2"/>
      </w:r>
      <w:r w:rsidRPr="009354C9">
        <w:rPr>
          <w:sz w:val="22"/>
          <w:szCs w:val="22"/>
        </w:rPr>
        <w:t>;</w:t>
      </w:r>
    </w:p>
    <w:p w14:paraId="7299D9CD" w14:textId="77777777" w:rsidR="002B5458" w:rsidRPr="009354C9" w:rsidRDefault="002B5458" w:rsidP="002B5458">
      <w:pPr>
        <w:pStyle w:val="Teksttreci0"/>
        <w:widowControl w:val="0"/>
        <w:numPr>
          <w:ilvl w:val="0"/>
          <w:numId w:val="53"/>
        </w:numPr>
        <w:shd w:val="clear" w:color="auto" w:fill="auto"/>
        <w:tabs>
          <w:tab w:val="left" w:pos="874"/>
        </w:tabs>
        <w:spacing w:line="240" w:lineRule="auto"/>
        <w:rPr>
          <w:sz w:val="22"/>
          <w:szCs w:val="22"/>
        </w:rPr>
      </w:pPr>
      <w:r w:rsidRPr="009354C9">
        <w:rPr>
          <w:sz w:val="22"/>
          <w:szCs w:val="22"/>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zawartą umową.</w:t>
      </w:r>
    </w:p>
    <w:p w14:paraId="13458D9A"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Pani/Pana dane osobowe mogą być przekazywane dostawcom systemów informatycznych i usług IT, podmiotom świadczącym na rzecz ORLEN S.A. usługi niezbędne do wykonania umowy, w tym usługi księgowe i prawne. Ponadto, w stosowanych przypadkach dane osobowe będą przekazywane podmiotom uzyskującym dostęp do danych w oparciu o przepisy powszechnie obowiązującego prawa, w zakresie przewidzianym przez te przepisy.</w:t>
      </w:r>
    </w:p>
    <w:p w14:paraId="6E5617CC"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Pani/Pana dane osobowe będą przetwarzane przez okres wykonywania umowy, a następnie przez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w:t>
      </w:r>
    </w:p>
    <w:p w14:paraId="77DBD88E"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Przysługuje Pani/Panu prawo dostępu do treści danych oraz żądania ich sprostowania, usunięcia, ograniczenia przetwarzania, prawo do przenoszenia danych oraz prawo wniesienia sprzeciwu względem przetwarzania danych.</w:t>
      </w:r>
    </w:p>
    <w:p w14:paraId="480FABB5"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Przysługuje Pani/Panu prawo wniesienia sprzeciwu względem przetwarzania danych osobowych w celach określonych w pkt 4 lit. c) i d) powyżej</w:t>
      </w:r>
      <w:r w:rsidRPr="009354C9">
        <w:rPr>
          <w:sz w:val="22"/>
          <w:szCs w:val="22"/>
          <w:vertAlign w:val="superscript"/>
        </w:rPr>
        <w:footnoteReference w:id="3"/>
      </w:r>
      <w:r w:rsidRPr="009354C9">
        <w:rPr>
          <w:sz w:val="22"/>
          <w:szCs w:val="22"/>
        </w:rPr>
        <w:t>, z przyczyn związanych z Pani/Pana szczególną sytuacją.</w:t>
      </w:r>
    </w:p>
    <w:p w14:paraId="1C3B1CCB"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Przysługuje Pani/Panu także prawo wniesienia skargi do organu nadzorczego zajmującego się ochroną danych osobowych (Prezes Urzędu Ochrony Danych Osobowych), gdy uzna Pani/Pan, że przetwarzanie Pani/Pana danych osobowych narusza przepisy RODO.</w:t>
      </w:r>
    </w:p>
    <w:p w14:paraId="22CC49A7" w14:textId="77777777" w:rsidR="002B5458" w:rsidRPr="009354C9" w:rsidRDefault="002B5458" w:rsidP="002B5458">
      <w:pPr>
        <w:pStyle w:val="Teksttreci0"/>
        <w:widowControl w:val="0"/>
        <w:numPr>
          <w:ilvl w:val="0"/>
          <w:numId w:val="51"/>
        </w:numPr>
        <w:shd w:val="clear" w:color="auto" w:fill="auto"/>
        <w:tabs>
          <w:tab w:val="left" w:pos="690"/>
        </w:tabs>
        <w:spacing w:line="240" w:lineRule="auto"/>
        <w:rPr>
          <w:sz w:val="22"/>
          <w:szCs w:val="22"/>
        </w:rPr>
      </w:pPr>
      <w:r w:rsidRPr="009354C9">
        <w:rPr>
          <w:sz w:val="22"/>
          <w:szCs w:val="22"/>
        </w:rPr>
        <w:t>Podanie danych jest wymagane przez ORLEN S.A. w celu zawarcia i wykonania umowy. Brak podania danych będzie skutkował niemożliwością wykonania umowy.</w:t>
      </w:r>
    </w:p>
    <w:sectPr w:rsidR="002B5458" w:rsidRPr="009354C9" w:rsidSect="00A73C77">
      <w:headerReference w:type="default" r:id="rId25"/>
      <w:footerReference w:type="even" r:id="rId26"/>
      <w:footerReference w:type="default" r:id="rId27"/>
      <w:pgSz w:w="11906" w:h="16838"/>
      <w:pgMar w:top="965" w:right="1416" w:bottom="1417"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BD5BE" w14:textId="77777777" w:rsidR="00B3209C" w:rsidRDefault="00B3209C">
      <w:pPr>
        <w:spacing w:line="240" w:lineRule="auto"/>
      </w:pPr>
      <w:r>
        <w:separator/>
      </w:r>
    </w:p>
  </w:endnote>
  <w:endnote w:type="continuationSeparator" w:id="0">
    <w:p w14:paraId="16534F55" w14:textId="77777777" w:rsidR="00B3209C" w:rsidRDefault="00B320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EFF" w:usb1="F9DFFFFF" w:usb2="0000007F" w:usb3="00000000" w:csb0="003F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TimesE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D124" w14:textId="77777777" w:rsidR="003C20DB" w:rsidRDefault="00BC270E" w:rsidP="00E561A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A7ED125" w14:textId="77777777" w:rsidR="003C20DB" w:rsidRDefault="003C20DB" w:rsidP="00952A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D126" w14:textId="78BE8C3D" w:rsidR="003C20DB" w:rsidRPr="00907437" w:rsidRDefault="00BC270E" w:rsidP="00274A38">
    <w:pPr>
      <w:pStyle w:val="Stopka"/>
      <w:framePr w:wrap="around" w:vAnchor="text" w:hAnchor="page" w:x="10271" w:y="18"/>
      <w:rPr>
        <w:rStyle w:val="Numerstrony"/>
        <w:sz w:val="16"/>
        <w:szCs w:val="16"/>
      </w:rPr>
    </w:pPr>
    <w:r w:rsidRPr="00BF7B1B">
      <w:rPr>
        <w:rStyle w:val="Numerstrony"/>
        <w:noProof/>
        <w:sz w:val="16"/>
        <w:szCs w:val="16"/>
      </w:rPr>
      <w:fldChar w:fldCharType="begin"/>
    </w:r>
    <w:r w:rsidRPr="00907437">
      <w:rPr>
        <w:rStyle w:val="Numerstrony"/>
        <w:sz w:val="16"/>
        <w:szCs w:val="16"/>
      </w:rPr>
      <w:instrText xml:space="preserve">PAGE  </w:instrText>
    </w:r>
    <w:r w:rsidRPr="00BF7B1B">
      <w:rPr>
        <w:rStyle w:val="Numerstrony"/>
        <w:sz w:val="16"/>
        <w:szCs w:val="16"/>
      </w:rPr>
      <w:fldChar w:fldCharType="separate"/>
    </w:r>
    <w:r w:rsidR="00F82634">
      <w:rPr>
        <w:rStyle w:val="Numerstrony"/>
        <w:noProof/>
        <w:sz w:val="16"/>
        <w:szCs w:val="16"/>
      </w:rPr>
      <w:t>15</w:t>
    </w:r>
    <w:r w:rsidRPr="00BF7B1B">
      <w:rPr>
        <w:rStyle w:val="Numerstrony"/>
        <w:noProof/>
        <w:sz w:val="16"/>
        <w:szCs w:val="16"/>
      </w:rPr>
      <w:fldChar w:fldCharType="end"/>
    </w:r>
    <w:r w:rsidRPr="00907437">
      <w:rPr>
        <w:rStyle w:val="Numerstrony"/>
        <w:sz w:val="16"/>
        <w:szCs w:val="16"/>
      </w:rPr>
      <w:t>/</w:t>
    </w:r>
    <w:r w:rsidRPr="00BF7B1B">
      <w:rPr>
        <w:rStyle w:val="Numerstrony"/>
        <w:noProof/>
        <w:sz w:val="16"/>
        <w:szCs w:val="16"/>
      </w:rPr>
      <w:fldChar w:fldCharType="begin"/>
    </w:r>
    <w:r w:rsidRPr="00907437">
      <w:rPr>
        <w:rStyle w:val="Numerstrony"/>
        <w:sz w:val="16"/>
        <w:szCs w:val="16"/>
      </w:rPr>
      <w:instrText xml:space="preserve"> NUMPAGES </w:instrText>
    </w:r>
    <w:r w:rsidRPr="00BF7B1B">
      <w:rPr>
        <w:rStyle w:val="Numerstrony"/>
        <w:sz w:val="16"/>
        <w:szCs w:val="16"/>
      </w:rPr>
      <w:fldChar w:fldCharType="separate"/>
    </w:r>
    <w:r w:rsidR="00F82634">
      <w:rPr>
        <w:rStyle w:val="Numerstrony"/>
        <w:noProof/>
        <w:sz w:val="16"/>
        <w:szCs w:val="16"/>
      </w:rPr>
      <w:t>15</w:t>
    </w:r>
    <w:r w:rsidRPr="00BF7B1B">
      <w:rPr>
        <w:rStyle w:val="Numerstrony"/>
        <w:noProof/>
        <w:sz w:val="16"/>
        <w:szCs w:val="16"/>
      </w:rPr>
      <w:fldChar w:fldCharType="end"/>
    </w:r>
  </w:p>
  <w:p w14:paraId="0A7ED127" w14:textId="77777777" w:rsidR="003C20DB" w:rsidRDefault="003C20DB" w:rsidP="00952AC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84CB5" w14:textId="77777777" w:rsidR="00B3209C" w:rsidRDefault="00B3209C">
      <w:pPr>
        <w:spacing w:line="240" w:lineRule="auto"/>
      </w:pPr>
      <w:r>
        <w:separator/>
      </w:r>
    </w:p>
  </w:footnote>
  <w:footnote w:type="continuationSeparator" w:id="0">
    <w:p w14:paraId="53231F73" w14:textId="77777777" w:rsidR="00B3209C" w:rsidRDefault="00B3209C">
      <w:pPr>
        <w:spacing w:line="240" w:lineRule="auto"/>
      </w:pPr>
      <w:r>
        <w:continuationSeparator/>
      </w:r>
    </w:p>
  </w:footnote>
  <w:footnote w:type="continuationNotice" w:id="1">
    <w:p w14:paraId="45246EDA" w14:textId="77777777" w:rsidR="00B3209C" w:rsidRDefault="00B3209C">
      <w:pPr>
        <w:spacing w:line="240" w:lineRule="auto"/>
      </w:pPr>
    </w:p>
  </w:footnote>
  <w:footnote w:id="2">
    <w:p w14:paraId="12323E19" w14:textId="77777777" w:rsidR="002B5458" w:rsidRDefault="002B5458" w:rsidP="002B5458">
      <w:pPr>
        <w:pStyle w:val="Stopka1"/>
        <w:rPr>
          <w:sz w:val="18"/>
          <w:szCs w:val="18"/>
        </w:rPr>
      </w:pPr>
      <w:r>
        <w:rPr>
          <w:sz w:val="18"/>
          <w:szCs w:val="18"/>
          <w:vertAlign w:val="superscript"/>
        </w:rPr>
        <w:footnoteRef/>
      </w:r>
      <w:r>
        <w:rPr>
          <w:sz w:val="18"/>
          <w:szCs w:val="18"/>
        </w:rPr>
        <w:t xml:space="preserve"> Jeśli Kontrahent </w:t>
      </w:r>
      <w:r>
        <w:rPr>
          <w:sz w:val="18"/>
          <w:szCs w:val="18"/>
          <w:u w:val="single"/>
        </w:rPr>
        <w:t>nie</w:t>
      </w:r>
      <w:r>
        <w:rPr>
          <w:sz w:val="18"/>
          <w:szCs w:val="18"/>
        </w:rPr>
        <w:t xml:space="preserve"> będzie objęty oceną na podstawie </w:t>
      </w:r>
      <w:r>
        <w:rPr>
          <w:i/>
          <w:iCs/>
          <w:sz w:val="18"/>
          <w:szCs w:val="18"/>
        </w:rPr>
        <w:t>Zasad oceny dostawców</w:t>
      </w:r>
      <w:r>
        <w:rPr>
          <w:sz w:val="18"/>
          <w:szCs w:val="18"/>
        </w:rPr>
        <w:t>, punkt 4c) należy usunąć.</w:t>
      </w:r>
    </w:p>
  </w:footnote>
  <w:footnote w:id="3">
    <w:p w14:paraId="2C8501ED" w14:textId="77777777" w:rsidR="002B5458" w:rsidRDefault="002B5458" w:rsidP="002B5458">
      <w:pPr>
        <w:pStyle w:val="Stopka1"/>
        <w:jc w:val="both"/>
      </w:pPr>
      <w:r>
        <w:rPr>
          <w:sz w:val="18"/>
          <w:szCs w:val="18"/>
          <w:vertAlign w:val="superscript"/>
        </w:rPr>
        <w:footnoteRef/>
      </w:r>
      <w:r>
        <w:rPr>
          <w:sz w:val="18"/>
          <w:szCs w:val="18"/>
        </w:rPr>
        <w:t xml:space="preserve"> Jeśli Kontrahent nie podlega ocenie dostawców, należy wskazać wyłącznie na pkt. 4c).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D122" w14:textId="77777777" w:rsidR="00EE2948" w:rsidRDefault="00EE2948">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D123" w14:textId="77777777" w:rsidR="003C20DB" w:rsidRPr="00F90BF9" w:rsidRDefault="003C20DB" w:rsidP="00107DF5">
    <w:pPr>
      <w:pStyle w:val="Nagwek"/>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2" w15:restartNumberingAfterBreak="0">
    <w:nsid w:val="0000000B"/>
    <w:multiLevelType w:val="multilevel"/>
    <w:tmpl w:val="25CC7754"/>
    <w:name w:val="WW8Num13"/>
    <w:lvl w:ilvl="0">
      <w:start w:val="1"/>
      <w:numFmt w:val="decimal"/>
      <w:lvlText w:val="%1."/>
      <w:lvlJc w:val="left"/>
      <w:pPr>
        <w:tabs>
          <w:tab w:val="num" w:pos="502"/>
        </w:tabs>
        <w:ind w:left="502" w:hanging="360"/>
      </w:pPr>
      <w:rPr>
        <w:rFonts w:ascii="Arial" w:eastAsia="Times New Roman" w:hAnsi="Arial" w:cs="Arial"/>
        <w:b w:val="0"/>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E"/>
    <w:multiLevelType w:val="multilevel"/>
    <w:tmpl w:val="CCEC38D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5635220"/>
    <w:multiLevelType w:val="multilevel"/>
    <w:tmpl w:val="DAB274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FC50C1"/>
    <w:multiLevelType w:val="multilevel"/>
    <w:tmpl w:val="7018D5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2F24B9"/>
    <w:multiLevelType w:val="multilevel"/>
    <w:tmpl w:val="246E03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937B55"/>
    <w:multiLevelType w:val="hybridMultilevel"/>
    <w:tmpl w:val="01F691B2"/>
    <w:lvl w:ilvl="0" w:tplc="56E28404">
      <w:start w:val="1"/>
      <w:numFmt w:val="decimal"/>
      <w:lvlText w:val="%1."/>
      <w:lvlJc w:val="left"/>
      <w:pPr>
        <w:ind w:left="720" w:hanging="360"/>
      </w:pPr>
      <w:rPr>
        <w:rFonts w:ascii="Arial" w:hAnsi="Arial" w:cs="Arial" w:hint="default"/>
        <w:sz w:val="22"/>
        <w:szCs w:val="24"/>
      </w:rPr>
    </w:lvl>
    <w:lvl w:ilvl="1" w:tplc="2FFE7DFE" w:tentative="1">
      <w:start w:val="1"/>
      <w:numFmt w:val="lowerLetter"/>
      <w:lvlText w:val="%2."/>
      <w:lvlJc w:val="left"/>
      <w:pPr>
        <w:ind w:left="1440" w:hanging="360"/>
      </w:pPr>
    </w:lvl>
    <w:lvl w:ilvl="2" w:tplc="F0824D4E" w:tentative="1">
      <w:start w:val="1"/>
      <w:numFmt w:val="lowerRoman"/>
      <w:lvlText w:val="%3."/>
      <w:lvlJc w:val="right"/>
      <w:pPr>
        <w:ind w:left="2160" w:hanging="180"/>
      </w:pPr>
    </w:lvl>
    <w:lvl w:ilvl="3" w:tplc="3A6A4454" w:tentative="1">
      <w:start w:val="1"/>
      <w:numFmt w:val="decimal"/>
      <w:lvlText w:val="%4."/>
      <w:lvlJc w:val="left"/>
      <w:pPr>
        <w:ind w:left="2880" w:hanging="360"/>
      </w:pPr>
    </w:lvl>
    <w:lvl w:ilvl="4" w:tplc="D29A13EE" w:tentative="1">
      <w:start w:val="1"/>
      <w:numFmt w:val="lowerLetter"/>
      <w:lvlText w:val="%5."/>
      <w:lvlJc w:val="left"/>
      <w:pPr>
        <w:ind w:left="3600" w:hanging="360"/>
      </w:pPr>
    </w:lvl>
    <w:lvl w:ilvl="5" w:tplc="D264D6B6" w:tentative="1">
      <w:start w:val="1"/>
      <w:numFmt w:val="lowerRoman"/>
      <w:lvlText w:val="%6."/>
      <w:lvlJc w:val="right"/>
      <w:pPr>
        <w:ind w:left="4320" w:hanging="180"/>
      </w:pPr>
    </w:lvl>
    <w:lvl w:ilvl="6" w:tplc="8EC83694" w:tentative="1">
      <w:start w:val="1"/>
      <w:numFmt w:val="decimal"/>
      <w:lvlText w:val="%7."/>
      <w:lvlJc w:val="left"/>
      <w:pPr>
        <w:ind w:left="5040" w:hanging="360"/>
      </w:pPr>
    </w:lvl>
    <w:lvl w:ilvl="7" w:tplc="1EF88DB8" w:tentative="1">
      <w:start w:val="1"/>
      <w:numFmt w:val="lowerLetter"/>
      <w:lvlText w:val="%8."/>
      <w:lvlJc w:val="left"/>
      <w:pPr>
        <w:ind w:left="5760" w:hanging="360"/>
      </w:pPr>
    </w:lvl>
    <w:lvl w:ilvl="8" w:tplc="6564146C" w:tentative="1">
      <w:start w:val="1"/>
      <w:numFmt w:val="lowerRoman"/>
      <w:lvlText w:val="%9."/>
      <w:lvlJc w:val="right"/>
      <w:pPr>
        <w:ind w:left="6480" w:hanging="180"/>
      </w:pPr>
    </w:lvl>
  </w:abstractNum>
  <w:abstractNum w:abstractNumId="8" w15:restartNumberingAfterBreak="0">
    <w:nsid w:val="128245BD"/>
    <w:multiLevelType w:val="multilevel"/>
    <w:tmpl w:val="4E8A70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2BF65F5"/>
    <w:multiLevelType w:val="multilevel"/>
    <w:tmpl w:val="813C63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BF6F1D"/>
    <w:multiLevelType w:val="multilevel"/>
    <w:tmpl w:val="D208110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0A763F"/>
    <w:multiLevelType w:val="hybridMultilevel"/>
    <w:tmpl w:val="392C9662"/>
    <w:lvl w:ilvl="0" w:tplc="C41E3656">
      <w:start w:val="1"/>
      <w:numFmt w:val="lowerLetter"/>
      <w:lvlText w:val="%1)"/>
      <w:lvlJc w:val="left"/>
      <w:pPr>
        <w:tabs>
          <w:tab w:val="num" w:pos="1065"/>
        </w:tabs>
        <w:ind w:left="1065" w:hanging="705"/>
      </w:pPr>
      <w:rPr>
        <w:rFonts w:hint="default"/>
      </w:rPr>
    </w:lvl>
    <w:lvl w:ilvl="1" w:tplc="E974A56A" w:tentative="1">
      <w:start w:val="1"/>
      <w:numFmt w:val="lowerLetter"/>
      <w:lvlText w:val="%2."/>
      <w:lvlJc w:val="left"/>
      <w:pPr>
        <w:tabs>
          <w:tab w:val="num" w:pos="1440"/>
        </w:tabs>
        <w:ind w:left="1440" w:hanging="360"/>
      </w:pPr>
    </w:lvl>
    <w:lvl w:ilvl="2" w:tplc="4B9E6BE4" w:tentative="1">
      <w:start w:val="1"/>
      <w:numFmt w:val="lowerRoman"/>
      <w:lvlText w:val="%3."/>
      <w:lvlJc w:val="right"/>
      <w:pPr>
        <w:tabs>
          <w:tab w:val="num" w:pos="2160"/>
        </w:tabs>
        <w:ind w:left="2160" w:hanging="180"/>
      </w:pPr>
    </w:lvl>
    <w:lvl w:ilvl="3" w:tplc="7B92F7B4" w:tentative="1">
      <w:start w:val="1"/>
      <w:numFmt w:val="decimal"/>
      <w:lvlText w:val="%4."/>
      <w:lvlJc w:val="left"/>
      <w:pPr>
        <w:tabs>
          <w:tab w:val="num" w:pos="2880"/>
        </w:tabs>
        <w:ind w:left="2880" w:hanging="360"/>
      </w:pPr>
    </w:lvl>
    <w:lvl w:ilvl="4" w:tplc="70B67942" w:tentative="1">
      <w:start w:val="1"/>
      <w:numFmt w:val="lowerLetter"/>
      <w:lvlText w:val="%5."/>
      <w:lvlJc w:val="left"/>
      <w:pPr>
        <w:tabs>
          <w:tab w:val="num" w:pos="3600"/>
        </w:tabs>
        <w:ind w:left="3600" w:hanging="360"/>
      </w:pPr>
    </w:lvl>
    <w:lvl w:ilvl="5" w:tplc="37C84902" w:tentative="1">
      <w:start w:val="1"/>
      <w:numFmt w:val="lowerRoman"/>
      <w:lvlText w:val="%6."/>
      <w:lvlJc w:val="right"/>
      <w:pPr>
        <w:tabs>
          <w:tab w:val="num" w:pos="4320"/>
        </w:tabs>
        <w:ind w:left="4320" w:hanging="180"/>
      </w:pPr>
    </w:lvl>
    <w:lvl w:ilvl="6" w:tplc="48FA0804" w:tentative="1">
      <w:start w:val="1"/>
      <w:numFmt w:val="decimal"/>
      <w:lvlText w:val="%7."/>
      <w:lvlJc w:val="left"/>
      <w:pPr>
        <w:tabs>
          <w:tab w:val="num" w:pos="5040"/>
        </w:tabs>
        <w:ind w:left="5040" w:hanging="360"/>
      </w:pPr>
    </w:lvl>
    <w:lvl w:ilvl="7" w:tplc="DEF26A38" w:tentative="1">
      <w:start w:val="1"/>
      <w:numFmt w:val="lowerLetter"/>
      <w:lvlText w:val="%8."/>
      <w:lvlJc w:val="left"/>
      <w:pPr>
        <w:tabs>
          <w:tab w:val="num" w:pos="5760"/>
        </w:tabs>
        <w:ind w:left="5760" w:hanging="360"/>
      </w:pPr>
    </w:lvl>
    <w:lvl w:ilvl="8" w:tplc="84064C16" w:tentative="1">
      <w:start w:val="1"/>
      <w:numFmt w:val="lowerRoman"/>
      <w:lvlText w:val="%9."/>
      <w:lvlJc w:val="right"/>
      <w:pPr>
        <w:tabs>
          <w:tab w:val="num" w:pos="6480"/>
        </w:tabs>
        <w:ind w:left="6480" w:hanging="180"/>
      </w:pPr>
    </w:lvl>
  </w:abstractNum>
  <w:abstractNum w:abstractNumId="12" w15:restartNumberingAfterBreak="0">
    <w:nsid w:val="18E240FC"/>
    <w:multiLevelType w:val="hybridMultilevel"/>
    <w:tmpl w:val="F3CC8472"/>
    <w:lvl w:ilvl="0" w:tplc="979CE1C0">
      <w:start w:val="1"/>
      <w:numFmt w:val="lowerLetter"/>
      <w:lvlText w:val="%1)"/>
      <w:lvlJc w:val="left"/>
      <w:pPr>
        <w:ind w:left="785" w:hanging="360"/>
      </w:pPr>
      <w:rPr>
        <w:rFonts w:hint="default"/>
      </w:rPr>
    </w:lvl>
    <w:lvl w:ilvl="1" w:tplc="2CF2B42E" w:tentative="1">
      <w:start w:val="1"/>
      <w:numFmt w:val="lowerLetter"/>
      <w:lvlText w:val="%2."/>
      <w:lvlJc w:val="left"/>
      <w:pPr>
        <w:ind w:left="1505" w:hanging="360"/>
      </w:pPr>
    </w:lvl>
    <w:lvl w:ilvl="2" w:tplc="CF5450B0" w:tentative="1">
      <w:start w:val="1"/>
      <w:numFmt w:val="lowerRoman"/>
      <w:lvlText w:val="%3."/>
      <w:lvlJc w:val="right"/>
      <w:pPr>
        <w:ind w:left="2225" w:hanging="180"/>
      </w:pPr>
    </w:lvl>
    <w:lvl w:ilvl="3" w:tplc="0A42DEFA" w:tentative="1">
      <w:start w:val="1"/>
      <w:numFmt w:val="decimal"/>
      <w:lvlText w:val="%4."/>
      <w:lvlJc w:val="left"/>
      <w:pPr>
        <w:ind w:left="2945" w:hanging="360"/>
      </w:pPr>
    </w:lvl>
    <w:lvl w:ilvl="4" w:tplc="A9FA68DE" w:tentative="1">
      <w:start w:val="1"/>
      <w:numFmt w:val="lowerLetter"/>
      <w:lvlText w:val="%5."/>
      <w:lvlJc w:val="left"/>
      <w:pPr>
        <w:ind w:left="3665" w:hanging="360"/>
      </w:pPr>
    </w:lvl>
    <w:lvl w:ilvl="5" w:tplc="90BE5F84" w:tentative="1">
      <w:start w:val="1"/>
      <w:numFmt w:val="lowerRoman"/>
      <w:lvlText w:val="%6."/>
      <w:lvlJc w:val="right"/>
      <w:pPr>
        <w:ind w:left="4385" w:hanging="180"/>
      </w:pPr>
    </w:lvl>
    <w:lvl w:ilvl="6" w:tplc="A434F442" w:tentative="1">
      <w:start w:val="1"/>
      <w:numFmt w:val="decimal"/>
      <w:lvlText w:val="%7."/>
      <w:lvlJc w:val="left"/>
      <w:pPr>
        <w:ind w:left="5105" w:hanging="360"/>
      </w:pPr>
    </w:lvl>
    <w:lvl w:ilvl="7" w:tplc="383238AC" w:tentative="1">
      <w:start w:val="1"/>
      <w:numFmt w:val="lowerLetter"/>
      <w:lvlText w:val="%8."/>
      <w:lvlJc w:val="left"/>
      <w:pPr>
        <w:ind w:left="5825" w:hanging="360"/>
      </w:pPr>
    </w:lvl>
    <w:lvl w:ilvl="8" w:tplc="8ACC2A56" w:tentative="1">
      <w:start w:val="1"/>
      <w:numFmt w:val="lowerRoman"/>
      <w:lvlText w:val="%9."/>
      <w:lvlJc w:val="right"/>
      <w:pPr>
        <w:ind w:left="6545" w:hanging="180"/>
      </w:pPr>
    </w:lvl>
  </w:abstractNum>
  <w:abstractNum w:abstractNumId="13"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5B1BBB"/>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1F221643"/>
    <w:multiLevelType w:val="hybridMultilevel"/>
    <w:tmpl w:val="FF2023CC"/>
    <w:lvl w:ilvl="0" w:tplc="DB4CA32C">
      <w:start w:val="1"/>
      <w:numFmt w:val="decimal"/>
      <w:lvlText w:val="%1."/>
      <w:lvlJc w:val="left"/>
      <w:pPr>
        <w:ind w:left="720" w:hanging="360"/>
      </w:pPr>
      <w:rPr>
        <w:rFonts w:ascii="Arial" w:hAnsi="Arial" w:cs="Arial" w:hint="default"/>
      </w:rPr>
    </w:lvl>
    <w:lvl w:ilvl="1" w:tplc="76727CDC">
      <w:start w:val="1"/>
      <w:numFmt w:val="lowerLetter"/>
      <w:lvlText w:val="%2)"/>
      <w:lvlJc w:val="left"/>
      <w:pPr>
        <w:ind w:left="1440" w:hanging="360"/>
      </w:pPr>
      <w:rPr>
        <w:rFonts w:ascii="Arial" w:eastAsia="Times New Roman" w:hAnsi="Arial" w:cs="Arial"/>
      </w:rPr>
    </w:lvl>
    <w:lvl w:ilvl="2" w:tplc="8A4289EE" w:tentative="1">
      <w:start w:val="1"/>
      <w:numFmt w:val="lowerRoman"/>
      <w:lvlText w:val="%3."/>
      <w:lvlJc w:val="right"/>
      <w:pPr>
        <w:ind w:left="2160" w:hanging="180"/>
      </w:pPr>
    </w:lvl>
    <w:lvl w:ilvl="3" w:tplc="FCFAD0AA" w:tentative="1">
      <w:start w:val="1"/>
      <w:numFmt w:val="decimal"/>
      <w:lvlText w:val="%4."/>
      <w:lvlJc w:val="left"/>
      <w:pPr>
        <w:ind w:left="2880" w:hanging="360"/>
      </w:pPr>
    </w:lvl>
    <w:lvl w:ilvl="4" w:tplc="8F76467E" w:tentative="1">
      <w:start w:val="1"/>
      <w:numFmt w:val="lowerLetter"/>
      <w:lvlText w:val="%5."/>
      <w:lvlJc w:val="left"/>
      <w:pPr>
        <w:ind w:left="3600" w:hanging="360"/>
      </w:pPr>
    </w:lvl>
    <w:lvl w:ilvl="5" w:tplc="A92EE29A" w:tentative="1">
      <w:start w:val="1"/>
      <w:numFmt w:val="lowerRoman"/>
      <w:lvlText w:val="%6."/>
      <w:lvlJc w:val="right"/>
      <w:pPr>
        <w:ind w:left="4320" w:hanging="180"/>
      </w:pPr>
    </w:lvl>
    <w:lvl w:ilvl="6" w:tplc="F35217C0" w:tentative="1">
      <w:start w:val="1"/>
      <w:numFmt w:val="decimal"/>
      <w:lvlText w:val="%7."/>
      <w:lvlJc w:val="left"/>
      <w:pPr>
        <w:ind w:left="5040" w:hanging="360"/>
      </w:pPr>
    </w:lvl>
    <w:lvl w:ilvl="7" w:tplc="919EC93C" w:tentative="1">
      <w:start w:val="1"/>
      <w:numFmt w:val="lowerLetter"/>
      <w:lvlText w:val="%8."/>
      <w:lvlJc w:val="left"/>
      <w:pPr>
        <w:ind w:left="5760" w:hanging="360"/>
      </w:pPr>
    </w:lvl>
    <w:lvl w:ilvl="8" w:tplc="A448C5AC" w:tentative="1">
      <w:start w:val="1"/>
      <w:numFmt w:val="lowerRoman"/>
      <w:lvlText w:val="%9."/>
      <w:lvlJc w:val="right"/>
      <w:pPr>
        <w:ind w:left="6480" w:hanging="180"/>
      </w:pPr>
    </w:lvl>
  </w:abstractNum>
  <w:abstractNum w:abstractNumId="16" w15:restartNumberingAfterBreak="0">
    <w:nsid w:val="1F6D51C1"/>
    <w:multiLevelType w:val="hybridMultilevel"/>
    <w:tmpl w:val="FFF4FB74"/>
    <w:lvl w:ilvl="0" w:tplc="48BA7102">
      <w:start w:val="1"/>
      <w:numFmt w:val="decimal"/>
      <w:lvlText w:val="%1."/>
      <w:lvlJc w:val="left"/>
      <w:pPr>
        <w:ind w:left="720" w:hanging="360"/>
      </w:pPr>
    </w:lvl>
    <w:lvl w:ilvl="1" w:tplc="E17E18CE">
      <w:start w:val="1"/>
      <w:numFmt w:val="lowerLetter"/>
      <w:lvlText w:val="%2."/>
      <w:lvlJc w:val="left"/>
      <w:pPr>
        <w:ind w:left="1440" w:hanging="360"/>
      </w:pPr>
    </w:lvl>
    <w:lvl w:ilvl="2" w:tplc="1A162B90">
      <w:start w:val="1"/>
      <w:numFmt w:val="lowerLetter"/>
      <w:lvlText w:val="%3)"/>
      <w:lvlJc w:val="left"/>
      <w:pPr>
        <w:ind w:left="2400" w:hanging="420"/>
      </w:pPr>
      <w:rPr>
        <w:rFonts w:hint="default"/>
      </w:rPr>
    </w:lvl>
    <w:lvl w:ilvl="3" w:tplc="9C249630" w:tentative="1">
      <w:start w:val="1"/>
      <w:numFmt w:val="decimal"/>
      <w:lvlText w:val="%4."/>
      <w:lvlJc w:val="left"/>
      <w:pPr>
        <w:ind w:left="2880" w:hanging="360"/>
      </w:pPr>
    </w:lvl>
    <w:lvl w:ilvl="4" w:tplc="4170BCC4" w:tentative="1">
      <w:start w:val="1"/>
      <w:numFmt w:val="lowerLetter"/>
      <w:lvlText w:val="%5."/>
      <w:lvlJc w:val="left"/>
      <w:pPr>
        <w:ind w:left="3600" w:hanging="360"/>
      </w:pPr>
    </w:lvl>
    <w:lvl w:ilvl="5" w:tplc="2D1AC96E" w:tentative="1">
      <w:start w:val="1"/>
      <w:numFmt w:val="lowerRoman"/>
      <w:lvlText w:val="%6."/>
      <w:lvlJc w:val="right"/>
      <w:pPr>
        <w:ind w:left="4320" w:hanging="180"/>
      </w:pPr>
    </w:lvl>
    <w:lvl w:ilvl="6" w:tplc="F8046158" w:tentative="1">
      <w:start w:val="1"/>
      <w:numFmt w:val="decimal"/>
      <w:lvlText w:val="%7."/>
      <w:lvlJc w:val="left"/>
      <w:pPr>
        <w:ind w:left="5040" w:hanging="360"/>
      </w:pPr>
    </w:lvl>
    <w:lvl w:ilvl="7" w:tplc="C570FD0C" w:tentative="1">
      <w:start w:val="1"/>
      <w:numFmt w:val="lowerLetter"/>
      <w:lvlText w:val="%8."/>
      <w:lvlJc w:val="left"/>
      <w:pPr>
        <w:ind w:left="5760" w:hanging="360"/>
      </w:pPr>
    </w:lvl>
    <w:lvl w:ilvl="8" w:tplc="5EA8B74E" w:tentative="1">
      <w:start w:val="1"/>
      <w:numFmt w:val="lowerRoman"/>
      <w:lvlText w:val="%9."/>
      <w:lvlJc w:val="right"/>
      <w:pPr>
        <w:ind w:left="6480" w:hanging="180"/>
      </w:pPr>
    </w:lvl>
  </w:abstractNum>
  <w:abstractNum w:abstractNumId="17" w15:restartNumberingAfterBreak="0">
    <w:nsid w:val="2B367564"/>
    <w:multiLevelType w:val="hybridMultilevel"/>
    <w:tmpl w:val="F5486474"/>
    <w:lvl w:ilvl="0" w:tplc="07AE05BC">
      <w:start w:val="1"/>
      <w:numFmt w:val="decimal"/>
      <w:lvlText w:val="%1."/>
      <w:lvlJc w:val="left"/>
      <w:pPr>
        <w:ind w:left="786" w:hanging="360"/>
      </w:pPr>
      <w:rPr>
        <w:rFonts w:hint="default"/>
      </w:rPr>
    </w:lvl>
    <w:lvl w:ilvl="1" w:tplc="3574296C" w:tentative="1">
      <w:start w:val="1"/>
      <w:numFmt w:val="lowerLetter"/>
      <w:lvlText w:val="%2."/>
      <w:lvlJc w:val="left"/>
      <w:pPr>
        <w:ind w:left="1506" w:hanging="360"/>
      </w:pPr>
    </w:lvl>
    <w:lvl w:ilvl="2" w:tplc="A0705864" w:tentative="1">
      <w:start w:val="1"/>
      <w:numFmt w:val="lowerRoman"/>
      <w:lvlText w:val="%3."/>
      <w:lvlJc w:val="right"/>
      <w:pPr>
        <w:ind w:left="2226" w:hanging="180"/>
      </w:pPr>
    </w:lvl>
    <w:lvl w:ilvl="3" w:tplc="63C88A30" w:tentative="1">
      <w:start w:val="1"/>
      <w:numFmt w:val="decimal"/>
      <w:lvlText w:val="%4."/>
      <w:lvlJc w:val="left"/>
      <w:pPr>
        <w:ind w:left="2946" w:hanging="360"/>
      </w:pPr>
    </w:lvl>
    <w:lvl w:ilvl="4" w:tplc="E55C9A32" w:tentative="1">
      <w:start w:val="1"/>
      <w:numFmt w:val="lowerLetter"/>
      <w:lvlText w:val="%5."/>
      <w:lvlJc w:val="left"/>
      <w:pPr>
        <w:ind w:left="3666" w:hanging="360"/>
      </w:pPr>
    </w:lvl>
    <w:lvl w:ilvl="5" w:tplc="DEDA0FA8" w:tentative="1">
      <w:start w:val="1"/>
      <w:numFmt w:val="lowerRoman"/>
      <w:lvlText w:val="%6."/>
      <w:lvlJc w:val="right"/>
      <w:pPr>
        <w:ind w:left="4386" w:hanging="180"/>
      </w:pPr>
    </w:lvl>
    <w:lvl w:ilvl="6" w:tplc="1C0A263E" w:tentative="1">
      <w:start w:val="1"/>
      <w:numFmt w:val="decimal"/>
      <w:lvlText w:val="%7."/>
      <w:lvlJc w:val="left"/>
      <w:pPr>
        <w:ind w:left="5106" w:hanging="360"/>
      </w:pPr>
    </w:lvl>
    <w:lvl w:ilvl="7" w:tplc="6AACC018" w:tentative="1">
      <w:start w:val="1"/>
      <w:numFmt w:val="lowerLetter"/>
      <w:lvlText w:val="%8."/>
      <w:lvlJc w:val="left"/>
      <w:pPr>
        <w:ind w:left="5826" w:hanging="360"/>
      </w:pPr>
    </w:lvl>
    <w:lvl w:ilvl="8" w:tplc="E098B7A6" w:tentative="1">
      <w:start w:val="1"/>
      <w:numFmt w:val="lowerRoman"/>
      <w:lvlText w:val="%9."/>
      <w:lvlJc w:val="right"/>
      <w:pPr>
        <w:ind w:left="6546" w:hanging="180"/>
      </w:pPr>
    </w:lvl>
  </w:abstractNum>
  <w:abstractNum w:abstractNumId="18" w15:restartNumberingAfterBreak="0">
    <w:nsid w:val="2CE03BE0"/>
    <w:multiLevelType w:val="hybridMultilevel"/>
    <w:tmpl w:val="5FCA4F28"/>
    <w:lvl w:ilvl="0" w:tplc="4B0C7FA4">
      <w:start w:val="1"/>
      <w:numFmt w:val="decimal"/>
      <w:lvlText w:val="%1."/>
      <w:lvlJc w:val="left"/>
      <w:pPr>
        <w:tabs>
          <w:tab w:val="num" w:pos="357"/>
        </w:tabs>
        <w:ind w:left="357" w:hanging="357"/>
      </w:pPr>
      <w:rPr>
        <w:rFonts w:hint="default"/>
      </w:rPr>
    </w:lvl>
    <w:lvl w:ilvl="1" w:tplc="22C8DB26">
      <w:start w:val="1"/>
      <w:numFmt w:val="lowerLetter"/>
      <w:lvlText w:val="%2."/>
      <w:lvlJc w:val="left"/>
      <w:pPr>
        <w:tabs>
          <w:tab w:val="num" w:pos="1440"/>
        </w:tabs>
        <w:ind w:left="1440" w:hanging="360"/>
      </w:pPr>
    </w:lvl>
    <w:lvl w:ilvl="2" w:tplc="D62AC57A" w:tentative="1">
      <w:start w:val="1"/>
      <w:numFmt w:val="lowerRoman"/>
      <w:lvlText w:val="%3."/>
      <w:lvlJc w:val="right"/>
      <w:pPr>
        <w:tabs>
          <w:tab w:val="num" w:pos="2160"/>
        </w:tabs>
        <w:ind w:left="2160" w:hanging="180"/>
      </w:pPr>
    </w:lvl>
    <w:lvl w:ilvl="3" w:tplc="72045EA8" w:tentative="1">
      <w:start w:val="1"/>
      <w:numFmt w:val="decimal"/>
      <w:lvlText w:val="%4."/>
      <w:lvlJc w:val="left"/>
      <w:pPr>
        <w:tabs>
          <w:tab w:val="num" w:pos="2880"/>
        </w:tabs>
        <w:ind w:left="2880" w:hanging="360"/>
      </w:pPr>
    </w:lvl>
    <w:lvl w:ilvl="4" w:tplc="ACFA969A" w:tentative="1">
      <w:start w:val="1"/>
      <w:numFmt w:val="lowerLetter"/>
      <w:lvlText w:val="%5."/>
      <w:lvlJc w:val="left"/>
      <w:pPr>
        <w:tabs>
          <w:tab w:val="num" w:pos="3600"/>
        </w:tabs>
        <w:ind w:left="3600" w:hanging="360"/>
      </w:pPr>
    </w:lvl>
    <w:lvl w:ilvl="5" w:tplc="03D083CC" w:tentative="1">
      <w:start w:val="1"/>
      <w:numFmt w:val="lowerRoman"/>
      <w:lvlText w:val="%6."/>
      <w:lvlJc w:val="right"/>
      <w:pPr>
        <w:tabs>
          <w:tab w:val="num" w:pos="4320"/>
        </w:tabs>
        <w:ind w:left="4320" w:hanging="180"/>
      </w:pPr>
    </w:lvl>
    <w:lvl w:ilvl="6" w:tplc="989C00E4" w:tentative="1">
      <w:start w:val="1"/>
      <w:numFmt w:val="decimal"/>
      <w:lvlText w:val="%7."/>
      <w:lvlJc w:val="left"/>
      <w:pPr>
        <w:tabs>
          <w:tab w:val="num" w:pos="5040"/>
        </w:tabs>
        <w:ind w:left="5040" w:hanging="360"/>
      </w:pPr>
    </w:lvl>
    <w:lvl w:ilvl="7" w:tplc="95AED6F4" w:tentative="1">
      <w:start w:val="1"/>
      <w:numFmt w:val="lowerLetter"/>
      <w:lvlText w:val="%8."/>
      <w:lvlJc w:val="left"/>
      <w:pPr>
        <w:tabs>
          <w:tab w:val="num" w:pos="5760"/>
        </w:tabs>
        <w:ind w:left="5760" w:hanging="360"/>
      </w:pPr>
    </w:lvl>
    <w:lvl w:ilvl="8" w:tplc="DAEE616A" w:tentative="1">
      <w:start w:val="1"/>
      <w:numFmt w:val="lowerRoman"/>
      <w:lvlText w:val="%9."/>
      <w:lvlJc w:val="right"/>
      <w:pPr>
        <w:tabs>
          <w:tab w:val="num" w:pos="6480"/>
        </w:tabs>
        <w:ind w:left="6480" w:hanging="180"/>
      </w:pPr>
    </w:lvl>
  </w:abstractNum>
  <w:abstractNum w:abstractNumId="19" w15:restartNumberingAfterBreak="0">
    <w:nsid w:val="31890D5C"/>
    <w:multiLevelType w:val="multilevel"/>
    <w:tmpl w:val="639A9E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A7D04D0"/>
    <w:multiLevelType w:val="hybridMultilevel"/>
    <w:tmpl w:val="83A0EEB8"/>
    <w:lvl w:ilvl="0" w:tplc="B21EBEF4">
      <w:start w:val="1"/>
      <w:numFmt w:val="decimal"/>
      <w:lvlText w:val="%1."/>
      <w:lvlJc w:val="left"/>
      <w:pPr>
        <w:ind w:left="720" w:hanging="360"/>
      </w:pPr>
    </w:lvl>
    <w:lvl w:ilvl="1" w:tplc="372AB94A">
      <w:start w:val="1"/>
      <w:numFmt w:val="lowerLetter"/>
      <w:lvlText w:val="%2)"/>
      <w:lvlJc w:val="left"/>
      <w:pPr>
        <w:ind w:left="1440" w:hanging="360"/>
      </w:pPr>
    </w:lvl>
    <w:lvl w:ilvl="2" w:tplc="FD683EE2">
      <w:start w:val="1"/>
      <w:numFmt w:val="lowerLetter"/>
      <w:lvlText w:val="%3)"/>
      <w:lvlJc w:val="left"/>
      <w:pPr>
        <w:ind w:left="2400" w:hanging="420"/>
      </w:pPr>
      <w:rPr>
        <w:rFonts w:hint="default"/>
      </w:rPr>
    </w:lvl>
    <w:lvl w:ilvl="3" w:tplc="DC227F66">
      <w:start w:val="1"/>
      <w:numFmt w:val="decimal"/>
      <w:lvlText w:val="%4."/>
      <w:lvlJc w:val="left"/>
      <w:pPr>
        <w:ind w:left="2880" w:hanging="360"/>
      </w:pPr>
    </w:lvl>
    <w:lvl w:ilvl="4" w:tplc="D30C1AF2" w:tentative="1">
      <w:start w:val="1"/>
      <w:numFmt w:val="lowerLetter"/>
      <w:lvlText w:val="%5."/>
      <w:lvlJc w:val="left"/>
      <w:pPr>
        <w:ind w:left="3600" w:hanging="360"/>
      </w:pPr>
    </w:lvl>
    <w:lvl w:ilvl="5" w:tplc="27F2F7FE" w:tentative="1">
      <w:start w:val="1"/>
      <w:numFmt w:val="lowerRoman"/>
      <w:lvlText w:val="%6."/>
      <w:lvlJc w:val="right"/>
      <w:pPr>
        <w:ind w:left="4320" w:hanging="180"/>
      </w:pPr>
    </w:lvl>
    <w:lvl w:ilvl="6" w:tplc="6BB6988C" w:tentative="1">
      <w:start w:val="1"/>
      <w:numFmt w:val="decimal"/>
      <w:lvlText w:val="%7."/>
      <w:lvlJc w:val="left"/>
      <w:pPr>
        <w:ind w:left="5040" w:hanging="360"/>
      </w:pPr>
    </w:lvl>
    <w:lvl w:ilvl="7" w:tplc="C5E0C86E" w:tentative="1">
      <w:start w:val="1"/>
      <w:numFmt w:val="lowerLetter"/>
      <w:lvlText w:val="%8."/>
      <w:lvlJc w:val="left"/>
      <w:pPr>
        <w:ind w:left="5760" w:hanging="360"/>
      </w:pPr>
    </w:lvl>
    <w:lvl w:ilvl="8" w:tplc="C9D6B34C" w:tentative="1">
      <w:start w:val="1"/>
      <w:numFmt w:val="lowerRoman"/>
      <w:lvlText w:val="%9."/>
      <w:lvlJc w:val="right"/>
      <w:pPr>
        <w:ind w:left="6480" w:hanging="180"/>
      </w:pPr>
    </w:lvl>
  </w:abstractNum>
  <w:abstractNum w:abstractNumId="22" w15:restartNumberingAfterBreak="0">
    <w:nsid w:val="3E520AC2"/>
    <w:multiLevelType w:val="hybridMultilevel"/>
    <w:tmpl w:val="174AECB8"/>
    <w:lvl w:ilvl="0" w:tplc="8B6AD344">
      <w:start w:val="1"/>
      <w:numFmt w:val="decimal"/>
      <w:lvlText w:val="%1."/>
      <w:lvlJc w:val="left"/>
      <w:pPr>
        <w:tabs>
          <w:tab w:val="num" w:pos="720"/>
        </w:tabs>
        <w:ind w:left="720" w:hanging="360"/>
      </w:pPr>
      <w:rPr>
        <w:b w:val="0"/>
      </w:rPr>
    </w:lvl>
    <w:lvl w:ilvl="1" w:tplc="82ECFFEC">
      <w:start w:val="1"/>
      <w:numFmt w:val="lowerLetter"/>
      <w:lvlText w:val="%2)"/>
      <w:lvlJc w:val="left"/>
      <w:pPr>
        <w:tabs>
          <w:tab w:val="num" w:pos="1440"/>
        </w:tabs>
        <w:ind w:left="1440" w:hanging="360"/>
      </w:pPr>
    </w:lvl>
    <w:lvl w:ilvl="2" w:tplc="B0D468BE">
      <w:start w:val="1"/>
      <w:numFmt w:val="lowerLetter"/>
      <w:lvlText w:val="%3)"/>
      <w:lvlJc w:val="left"/>
      <w:pPr>
        <w:tabs>
          <w:tab w:val="num" w:pos="2160"/>
        </w:tabs>
        <w:ind w:left="2160" w:hanging="180"/>
      </w:pPr>
    </w:lvl>
    <w:lvl w:ilvl="3" w:tplc="A6B4E048" w:tentative="1">
      <w:start w:val="1"/>
      <w:numFmt w:val="decimal"/>
      <w:lvlText w:val="%4."/>
      <w:lvlJc w:val="left"/>
      <w:pPr>
        <w:tabs>
          <w:tab w:val="num" w:pos="2880"/>
        </w:tabs>
        <w:ind w:left="2880" w:hanging="360"/>
      </w:pPr>
    </w:lvl>
    <w:lvl w:ilvl="4" w:tplc="CFCC6610" w:tentative="1">
      <w:start w:val="1"/>
      <w:numFmt w:val="lowerLetter"/>
      <w:lvlText w:val="%5."/>
      <w:lvlJc w:val="left"/>
      <w:pPr>
        <w:tabs>
          <w:tab w:val="num" w:pos="3600"/>
        </w:tabs>
        <w:ind w:left="3600" w:hanging="360"/>
      </w:pPr>
    </w:lvl>
    <w:lvl w:ilvl="5" w:tplc="0D9C9748" w:tentative="1">
      <w:start w:val="1"/>
      <w:numFmt w:val="lowerRoman"/>
      <w:lvlText w:val="%6."/>
      <w:lvlJc w:val="right"/>
      <w:pPr>
        <w:tabs>
          <w:tab w:val="num" w:pos="4320"/>
        </w:tabs>
        <w:ind w:left="4320" w:hanging="180"/>
      </w:pPr>
    </w:lvl>
    <w:lvl w:ilvl="6" w:tplc="378C3F44" w:tentative="1">
      <w:start w:val="1"/>
      <w:numFmt w:val="decimal"/>
      <w:lvlText w:val="%7."/>
      <w:lvlJc w:val="left"/>
      <w:pPr>
        <w:tabs>
          <w:tab w:val="num" w:pos="5040"/>
        </w:tabs>
        <w:ind w:left="5040" w:hanging="360"/>
      </w:pPr>
    </w:lvl>
    <w:lvl w:ilvl="7" w:tplc="66425160" w:tentative="1">
      <w:start w:val="1"/>
      <w:numFmt w:val="lowerLetter"/>
      <w:lvlText w:val="%8."/>
      <w:lvlJc w:val="left"/>
      <w:pPr>
        <w:tabs>
          <w:tab w:val="num" w:pos="5760"/>
        </w:tabs>
        <w:ind w:left="5760" w:hanging="360"/>
      </w:pPr>
    </w:lvl>
    <w:lvl w:ilvl="8" w:tplc="3E46851A" w:tentative="1">
      <w:start w:val="1"/>
      <w:numFmt w:val="lowerRoman"/>
      <w:lvlText w:val="%9."/>
      <w:lvlJc w:val="right"/>
      <w:pPr>
        <w:tabs>
          <w:tab w:val="num" w:pos="6480"/>
        </w:tabs>
        <w:ind w:left="6480" w:hanging="180"/>
      </w:pPr>
    </w:lvl>
  </w:abstractNum>
  <w:abstractNum w:abstractNumId="23" w15:restartNumberingAfterBreak="0">
    <w:nsid w:val="42DE7D65"/>
    <w:multiLevelType w:val="hybridMultilevel"/>
    <w:tmpl w:val="360A7A5A"/>
    <w:lvl w:ilvl="0" w:tplc="725A7EA6">
      <w:start w:val="1"/>
      <w:numFmt w:val="decimal"/>
      <w:lvlText w:val="%1."/>
      <w:lvlJc w:val="left"/>
      <w:pPr>
        <w:ind w:left="360" w:firstLine="0"/>
      </w:pPr>
      <w:rPr>
        <w:rFonts w:hint="default"/>
      </w:rPr>
    </w:lvl>
    <w:lvl w:ilvl="1" w:tplc="1F0A20D2" w:tentative="1">
      <w:start w:val="1"/>
      <w:numFmt w:val="lowerLetter"/>
      <w:lvlText w:val="%2."/>
      <w:lvlJc w:val="left"/>
      <w:pPr>
        <w:ind w:left="1440" w:hanging="360"/>
      </w:pPr>
    </w:lvl>
    <w:lvl w:ilvl="2" w:tplc="8D72ED06" w:tentative="1">
      <w:start w:val="1"/>
      <w:numFmt w:val="lowerRoman"/>
      <w:lvlText w:val="%3."/>
      <w:lvlJc w:val="right"/>
      <w:pPr>
        <w:ind w:left="2160" w:hanging="180"/>
      </w:pPr>
    </w:lvl>
    <w:lvl w:ilvl="3" w:tplc="B2389DA8" w:tentative="1">
      <w:start w:val="1"/>
      <w:numFmt w:val="decimal"/>
      <w:lvlText w:val="%4."/>
      <w:lvlJc w:val="left"/>
      <w:pPr>
        <w:ind w:left="2880" w:hanging="360"/>
      </w:pPr>
    </w:lvl>
    <w:lvl w:ilvl="4" w:tplc="C1A09DB4" w:tentative="1">
      <w:start w:val="1"/>
      <w:numFmt w:val="lowerLetter"/>
      <w:lvlText w:val="%5."/>
      <w:lvlJc w:val="left"/>
      <w:pPr>
        <w:ind w:left="3600" w:hanging="360"/>
      </w:pPr>
    </w:lvl>
    <w:lvl w:ilvl="5" w:tplc="A0E03706" w:tentative="1">
      <w:start w:val="1"/>
      <w:numFmt w:val="lowerRoman"/>
      <w:lvlText w:val="%6."/>
      <w:lvlJc w:val="right"/>
      <w:pPr>
        <w:ind w:left="4320" w:hanging="180"/>
      </w:pPr>
    </w:lvl>
    <w:lvl w:ilvl="6" w:tplc="4B10F6CE" w:tentative="1">
      <w:start w:val="1"/>
      <w:numFmt w:val="decimal"/>
      <w:lvlText w:val="%7."/>
      <w:lvlJc w:val="left"/>
      <w:pPr>
        <w:ind w:left="5040" w:hanging="360"/>
      </w:pPr>
    </w:lvl>
    <w:lvl w:ilvl="7" w:tplc="F66071EE" w:tentative="1">
      <w:start w:val="1"/>
      <w:numFmt w:val="lowerLetter"/>
      <w:lvlText w:val="%8."/>
      <w:lvlJc w:val="left"/>
      <w:pPr>
        <w:ind w:left="5760" w:hanging="360"/>
      </w:pPr>
    </w:lvl>
    <w:lvl w:ilvl="8" w:tplc="402AEAD4" w:tentative="1">
      <w:start w:val="1"/>
      <w:numFmt w:val="lowerRoman"/>
      <w:lvlText w:val="%9."/>
      <w:lvlJc w:val="right"/>
      <w:pPr>
        <w:ind w:left="6480" w:hanging="180"/>
      </w:pPr>
    </w:lvl>
  </w:abstractNum>
  <w:abstractNum w:abstractNumId="24" w15:restartNumberingAfterBreak="0">
    <w:nsid w:val="43C4691A"/>
    <w:multiLevelType w:val="multilevel"/>
    <w:tmpl w:val="A9EC47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A95D3F"/>
    <w:multiLevelType w:val="hybridMultilevel"/>
    <w:tmpl w:val="B894B048"/>
    <w:lvl w:ilvl="0" w:tplc="C5E683BA">
      <w:start w:val="1"/>
      <w:numFmt w:val="decimal"/>
      <w:lvlText w:val="%1."/>
      <w:lvlJc w:val="left"/>
      <w:pPr>
        <w:ind w:left="-10024" w:hanging="360"/>
      </w:pPr>
    </w:lvl>
    <w:lvl w:ilvl="1" w:tplc="EF3427BC">
      <w:numFmt w:val="bullet"/>
      <w:lvlText w:val="•"/>
      <w:lvlJc w:val="left"/>
      <w:pPr>
        <w:ind w:left="-9300" w:hanging="364"/>
      </w:pPr>
      <w:rPr>
        <w:rFonts w:ascii="ArialMT" w:eastAsia="Times New Roman" w:hAnsi="ArialMT" w:cs="ArialMT" w:hint="default"/>
      </w:rPr>
    </w:lvl>
    <w:lvl w:ilvl="2" w:tplc="A2B6C4AC" w:tentative="1">
      <w:start w:val="1"/>
      <w:numFmt w:val="lowerRoman"/>
      <w:lvlText w:val="%3."/>
      <w:lvlJc w:val="right"/>
      <w:pPr>
        <w:ind w:left="-8584" w:hanging="180"/>
      </w:pPr>
    </w:lvl>
    <w:lvl w:ilvl="3" w:tplc="9922579C" w:tentative="1">
      <w:start w:val="1"/>
      <w:numFmt w:val="decimal"/>
      <w:lvlText w:val="%4."/>
      <w:lvlJc w:val="left"/>
      <w:pPr>
        <w:ind w:left="-7864" w:hanging="360"/>
      </w:pPr>
    </w:lvl>
    <w:lvl w:ilvl="4" w:tplc="902A45AA" w:tentative="1">
      <w:start w:val="1"/>
      <w:numFmt w:val="lowerLetter"/>
      <w:lvlText w:val="%5."/>
      <w:lvlJc w:val="left"/>
      <w:pPr>
        <w:ind w:left="-7144" w:hanging="360"/>
      </w:pPr>
    </w:lvl>
    <w:lvl w:ilvl="5" w:tplc="FC026FDE" w:tentative="1">
      <w:start w:val="1"/>
      <w:numFmt w:val="lowerRoman"/>
      <w:lvlText w:val="%6."/>
      <w:lvlJc w:val="right"/>
      <w:pPr>
        <w:ind w:left="-6424" w:hanging="180"/>
      </w:pPr>
    </w:lvl>
    <w:lvl w:ilvl="6" w:tplc="1446492A" w:tentative="1">
      <w:start w:val="1"/>
      <w:numFmt w:val="decimal"/>
      <w:lvlText w:val="%7."/>
      <w:lvlJc w:val="left"/>
      <w:pPr>
        <w:ind w:left="-5704" w:hanging="360"/>
      </w:pPr>
    </w:lvl>
    <w:lvl w:ilvl="7" w:tplc="3D58BB3E" w:tentative="1">
      <w:start w:val="1"/>
      <w:numFmt w:val="lowerLetter"/>
      <w:lvlText w:val="%8."/>
      <w:lvlJc w:val="left"/>
      <w:pPr>
        <w:ind w:left="-4984" w:hanging="360"/>
      </w:pPr>
    </w:lvl>
    <w:lvl w:ilvl="8" w:tplc="D46E24BC" w:tentative="1">
      <w:start w:val="1"/>
      <w:numFmt w:val="lowerRoman"/>
      <w:lvlText w:val="%9."/>
      <w:lvlJc w:val="right"/>
      <w:pPr>
        <w:ind w:left="-4264" w:hanging="180"/>
      </w:pPr>
    </w:lvl>
  </w:abstractNum>
  <w:abstractNum w:abstractNumId="26" w15:restartNumberingAfterBreak="0">
    <w:nsid w:val="45ED5E33"/>
    <w:multiLevelType w:val="multilevel"/>
    <w:tmpl w:val="3E92E5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8D7D1E"/>
    <w:multiLevelType w:val="singleLevel"/>
    <w:tmpl w:val="6A7218FA"/>
    <w:lvl w:ilvl="0">
      <w:start w:val="1"/>
      <w:numFmt w:val="lowerLetter"/>
      <w:lvlText w:val="%1)"/>
      <w:lvlJc w:val="left"/>
      <w:pPr>
        <w:ind w:left="720" w:hanging="360"/>
      </w:pPr>
      <w:rPr>
        <w:rFonts w:hint="default"/>
        <w:b w:val="0"/>
        <w:sz w:val="22"/>
        <w:szCs w:val="22"/>
      </w:rPr>
    </w:lvl>
  </w:abstractNum>
  <w:abstractNum w:abstractNumId="28" w15:restartNumberingAfterBreak="0">
    <w:nsid w:val="49EB07E7"/>
    <w:multiLevelType w:val="hybridMultilevel"/>
    <w:tmpl w:val="AB961B02"/>
    <w:name w:val="WW8Num62"/>
    <w:lvl w:ilvl="0" w:tplc="0A5CDDC6">
      <w:start w:val="5"/>
      <w:numFmt w:val="decimal"/>
      <w:lvlText w:val="%1."/>
      <w:lvlJc w:val="left"/>
      <w:pPr>
        <w:tabs>
          <w:tab w:val="num" w:pos="360"/>
        </w:tabs>
        <w:ind w:left="360" w:hanging="360"/>
      </w:pPr>
      <w:rPr>
        <w:rFonts w:ascii="Arial" w:eastAsia="Times New Roman" w:hAnsi="Arial" w:cs="Arial" w:hint="default"/>
        <w:b w:val="0"/>
        <w:i w:val="0"/>
      </w:rPr>
    </w:lvl>
    <w:lvl w:ilvl="1" w:tplc="7CF68A66" w:tentative="1">
      <w:start w:val="1"/>
      <w:numFmt w:val="lowerLetter"/>
      <w:lvlText w:val="%2."/>
      <w:lvlJc w:val="left"/>
      <w:pPr>
        <w:ind w:left="1440" w:hanging="360"/>
      </w:pPr>
    </w:lvl>
    <w:lvl w:ilvl="2" w:tplc="E0106EF8" w:tentative="1">
      <w:start w:val="1"/>
      <w:numFmt w:val="lowerRoman"/>
      <w:lvlText w:val="%3."/>
      <w:lvlJc w:val="right"/>
      <w:pPr>
        <w:ind w:left="2160" w:hanging="180"/>
      </w:pPr>
    </w:lvl>
    <w:lvl w:ilvl="3" w:tplc="9DF2D0F4" w:tentative="1">
      <w:start w:val="1"/>
      <w:numFmt w:val="decimal"/>
      <w:lvlText w:val="%4."/>
      <w:lvlJc w:val="left"/>
      <w:pPr>
        <w:ind w:left="2880" w:hanging="360"/>
      </w:pPr>
    </w:lvl>
    <w:lvl w:ilvl="4" w:tplc="CF127BAA" w:tentative="1">
      <w:start w:val="1"/>
      <w:numFmt w:val="lowerLetter"/>
      <w:lvlText w:val="%5."/>
      <w:lvlJc w:val="left"/>
      <w:pPr>
        <w:ind w:left="3600" w:hanging="360"/>
      </w:pPr>
    </w:lvl>
    <w:lvl w:ilvl="5" w:tplc="927ACB06" w:tentative="1">
      <w:start w:val="1"/>
      <w:numFmt w:val="lowerRoman"/>
      <w:lvlText w:val="%6."/>
      <w:lvlJc w:val="right"/>
      <w:pPr>
        <w:ind w:left="4320" w:hanging="180"/>
      </w:pPr>
    </w:lvl>
    <w:lvl w:ilvl="6" w:tplc="38602D16" w:tentative="1">
      <w:start w:val="1"/>
      <w:numFmt w:val="decimal"/>
      <w:lvlText w:val="%7."/>
      <w:lvlJc w:val="left"/>
      <w:pPr>
        <w:ind w:left="5040" w:hanging="360"/>
      </w:pPr>
    </w:lvl>
    <w:lvl w:ilvl="7" w:tplc="188046AE" w:tentative="1">
      <w:start w:val="1"/>
      <w:numFmt w:val="lowerLetter"/>
      <w:lvlText w:val="%8."/>
      <w:lvlJc w:val="left"/>
      <w:pPr>
        <w:ind w:left="5760" w:hanging="360"/>
      </w:pPr>
    </w:lvl>
    <w:lvl w:ilvl="8" w:tplc="E4CE491C" w:tentative="1">
      <w:start w:val="1"/>
      <w:numFmt w:val="lowerRoman"/>
      <w:lvlText w:val="%9."/>
      <w:lvlJc w:val="right"/>
      <w:pPr>
        <w:ind w:left="6480" w:hanging="180"/>
      </w:pPr>
    </w:lvl>
  </w:abstractNum>
  <w:abstractNum w:abstractNumId="29" w15:restartNumberingAfterBreak="0">
    <w:nsid w:val="53F23CD1"/>
    <w:multiLevelType w:val="multilevel"/>
    <w:tmpl w:val="920A283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964"/>
        </w:tabs>
        <w:ind w:left="964" w:hanging="604"/>
      </w:pPr>
      <w:rPr>
        <w:rFonts w:ascii="Arial" w:eastAsia="Arial Unicode MS" w:hAnsi="Arial" w:cs="Arial Unicode MS"/>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5DBF245A"/>
    <w:multiLevelType w:val="hybridMultilevel"/>
    <w:tmpl w:val="41C6C22C"/>
    <w:lvl w:ilvl="0" w:tplc="6AEC69BE">
      <w:start w:val="1"/>
      <w:numFmt w:val="decimal"/>
      <w:lvlText w:val="%1."/>
      <w:lvlJc w:val="left"/>
      <w:pPr>
        <w:ind w:left="720" w:hanging="360"/>
      </w:pPr>
      <w:rPr>
        <w:i w:val="0"/>
      </w:rPr>
    </w:lvl>
    <w:lvl w:ilvl="1" w:tplc="1A243178">
      <w:start w:val="1"/>
      <w:numFmt w:val="lowerLetter"/>
      <w:lvlText w:val="%2."/>
      <w:lvlJc w:val="left"/>
      <w:pPr>
        <w:ind w:left="1440" w:hanging="360"/>
      </w:pPr>
    </w:lvl>
    <w:lvl w:ilvl="2" w:tplc="58F2A86E" w:tentative="1">
      <w:start w:val="1"/>
      <w:numFmt w:val="lowerRoman"/>
      <w:lvlText w:val="%3."/>
      <w:lvlJc w:val="right"/>
      <w:pPr>
        <w:ind w:left="2160" w:hanging="180"/>
      </w:pPr>
    </w:lvl>
    <w:lvl w:ilvl="3" w:tplc="156C0FF2" w:tentative="1">
      <w:start w:val="1"/>
      <w:numFmt w:val="decimal"/>
      <w:lvlText w:val="%4."/>
      <w:lvlJc w:val="left"/>
      <w:pPr>
        <w:ind w:left="2880" w:hanging="360"/>
      </w:pPr>
    </w:lvl>
    <w:lvl w:ilvl="4" w:tplc="2ECA80CE" w:tentative="1">
      <w:start w:val="1"/>
      <w:numFmt w:val="lowerLetter"/>
      <w:lvlText w:val="%5."/>
      <w:lvlJc w:val="left"/>
      <w:pPr>
        <w:ind w:left="3600" w:hanging="360"/>
      </w:pPr>
    </w:lvl>
    <w:lvl w:ilvl="5" w:tplc="C8A27514" w:tentative="1">
      <w:start w:val="1"/>
      <w:numFmt w:val="lowerRoman"/>
      <w:lvlText w:val="%6."/>
      <w:lvlJc w:val="right"/>
      <w:pPr>
        <w:ind w:left="4320" w:hanging="180"/>
      </w:pPr>
    </w:lvl>
    <w:lvl w:ilvl="6" w:tplc="E82EB412" w:tentative="1">
      <w:start w:val="1"/>
      <w:numFmt w:val="decimal"/>
      <w:lvlText w:val="%7."/>
      <w:lvlJc w:val="left"/>
      <w:pPr>
        <w:ind w:left="5040" w:hanging="360"/>
      </w:pPr>
    </w:lvl>
    <w:lvl w:ilvl="7" w:tplc="B35687FA" w:tentative="1">
      <w:start w:val="1"/>
      <w:numFmt w:val="lowerLetter"/>
      <w:lvlText w:val="%8."/>
      <w:lvlJc w:val="left"/>
      <w:pPr>
        <w:ind w:left="5760" w:hanging="360"/>
      </w:pPr>
    </w:lvl>
    <w:lvl w:ilvl="8" w:tplc="0A4073CC" w:tentative="1">
      <w:start w:val="1"/>
      <w:numFmt w:val="lowerRoman"/>
      <w:lvlText w:val="%9."/>
      <w:lvlJc w:val="right"/>
      <w:pPr>
        <w:ind w:left="6480" w:hanging="180"/>
      </w:pPr>
    </w:lvl>
  </w:abstractNum>
  <w:abstractNum w:abstractNumId="31" w15:restartNumberingAfterBreak="0">
    <w:nsid w:val="62B742B6"/>
    <w:multiLevelType w:val="hybridMultilevel"/>
    <w:tmpl w:val="5B9614A2"/>
    <w:lvl w:ilvl="0" w:tplc="19E6D01A">
      <w:start w:val="1"/>
      <w:numFmt w:val="lowerRoman"/>
      <w:lvlText w:val="(%1)"/>
      <w:lvlJc w:val="left"/>
      <w:pPr>
        <w:ind w:left="1080" w:hanging="720"/>
      </w:pPr>
      <w:rPr>
        <w:rFonts w:hint="default"/>
      </w:rPr>
    </w:lvl>
    <w:lvl w:ilvl="1" w:tplc="093241A0" w:tentative="1">
      <w:start w:val="1"/>
      <w:numFmt w:val="lowerLetter"/>
      <w:lvlText w:val="%2."/>
      <w:lvlJc w:val="left"/>
      <w:pPr>
        <w:ind w:left="1440" w:hanging="360"/>
      </w:pPr>
    </w:lvl>
    <w:lvl w:ilvl="2" w:tplc="F1FCE5F2" w:tentative="1">
      <w:start w:val="1"/>
      <w:numFmt w:val="lowerRoman"/>
      <w:lvlText w:val="%3."/>
      <w:lvlJc w:val="right"/>
      <w:pPr>
        <w:ind w:left="2160" w:hanging="180"/>
      </w:pPr>
    </w:lvl>
    <w:lvl w:ilvl="3" w:tplc="174403EC" w:tentative="1">
      <w:start w:val="1"/>
      <w:numFmt w:val="decimal"/>
      <w:lvlText w:val="%4."/>
      <w:lvlJc w:val="left"/>
      <w:pPr>
        <w:ind w:left="2880" w:hanging="360"/>
      </w:pPr>
    </w:lvl>
    <w:lvl w:ilvl="4" w:tplc="BCD6E8F4" w:tentative="1">
      <w:start w:val="1"/>
      <w:numFmt w:val="lowerLetter"/>
      <w:lvlText w:val="%5."/>
      <w:lvlJc w:val="left"/>
      <w:pPr>
        <w:ind w:left="3600" w:hanging="360"/>
      </w:pPr>
    </w:lvl>
    <w:lvl w:ilvl="5" w:tplc="8BCA2C1A" w:tentative="1">
      <w:start w:val="1"/>
      <w:numFmt w:val="lowerRoman"/>
      <w:lvlText w:val="%6."/>
      <w:lvlJc w:val="right"/>
      <w:pPr>
        <w:ind w:left="4320" w:hanging="180"/>
      </w:pPr>
    </w:lvl>
    <w:lvl w:ilvl="6" w:tplc="281C38B0" w:tentative="1">
      <w:start w:val="1"/>
      <w:numFmt w:val="decimal"/>
      <w:lvlText w:val="%7."/>
      <w:lvlJc w:val="left"/>
      <w:pPr>
        <w:ind w:left="5040" w:hanging="360"/>
      </w:pPr>
    </w:lvl>
    <w:lvl w:ilvl="7" w:tplc="3AA8B94E" w:tentative="1">
      <w:start w:val="1"/>
      <w:numFmt w:val="lowerLetter"/>
      <w:lvlText w:val="%8."/>
      <w:lvlJc w:val="left"/>
      <w:pPr>
        <w:ind w:left="5760" w:hanging="360"/>
      </w:pPr>
    </w:lvl>
    <w:lvl w:ilvl="8" w:tplc="7138D926" w:tentative="1">
      <w:start w:val="1"/>
      <w:numFmt w:val="lowerRoman"/>
      <w:lvlText w:val="%9."/>
      <w:lvlJc w:val="right"/>
      <w:pPr>
        <w:ind w:left="6480" w:hanging="180"/>
      </w:pPr>
    </w:lvl>
  </w:abstractNum>
  <w:abstractNum w:abstractNumId="32" w15:restartNumberingAfterBreak="0">
    <w:nsid w:val="62C2663A"/>
    <w:multiLevelType w:val="hybridMultilevel"/>
    <w:tmpl w:val="6862DFBE"/>
    <w:lvl w:ilvl="0" w:tplc="029A05C8">
      <w:start w:val="1"/>
      <w:numFmt w:val="decimal"/>
      <w:lvlText w:val="%1."/>
      <w:lvlJc w:val="left"/>
      <w:pPr>
        <w:ind w:left="360" w:hanging="360"/>
      </w:pPr>
      <w:rPr>
        <w:rFonts w:hint="default"/>
      </w:rPr>
    </w:lvl>
    <w:lvl w:ilvl="1" w:tplc="1C64AECE" w:tentative="1">
      <w:start w:val="1"/>
      <w:numFmt w:val="lowerLetter"/>
      <w:lvlText w:val="%2."/>
      <w:lvlJc w:val="left"/>
      <w:pPr>
        <w:ind w:left="1440" w:hanging="360"/>
      </w:pPr>
    </w:lvl>
    <w:lvl w:ilvl="2" w:tplc="93F48634" w:tentative="1">
      <w:start w:val="1"/>
      <w:numFmt w:val="lowerRoman"/>
      <w:lvlText w:val="%3."/>
      <w:lvlJc w:val="right"/>
      <w:pPr>
        <w:ind w:left="2160" w:hanging="180"/>
      </w:pPr>
    </w:lvl>
    <w:lvl w:ilvl="3" w:tplc="D7E61EC8" w:tentative="1">
      <w:start w:val="1"/>
      <w:numFmt w:val="decimal"/>
      <w:lvlText w:val="%4."/>
      <w:lvlJc w:val="left"/>
      <w:pPr>
        <w:ind w:left="2880" w:hanging="360"/>
      </w:pPr>
    </w:lvl>
    <w:lvl w:ilvl="4" w:tplc="30AECB90" w:tentative="1">
      <w:start w:val="1"/>
      <w:numFmt w:val="lowerLetter"/>
      <w:lvlText w:val="%5."/>
      <w:lvlJc w:val="left"/>
      <w:pPr>
        <w:ind w:left="3600" w:hanging="360"/>
      </w:pPr>
    </w:lvl>
    <w:lvl w:ilvl="5" w:tplc="D5BE642E" w:tentative="1">
      <w:start w:val="1"/>
      <w:numFmt w:val="lowerRoman"/>
      <w:lvlText w:val="%6."/>
      <w:lvlJc w:val="right"/>
      <w:pPr>
        <w:ind w:left="4320" w:hanging="180"/>
      </w:pPr>
    </w:lvl>
    <w:lvl w:ilvl="6" w:tplc="BB5ADDD0" w:tentative="1">
      <w:start w:val="1"/>
      <w:numFmt w:val="decimal"/>
      <w:lvlText w:val="%7."/>
      <w:lvlJc w:val="left"/>
      <w:pPr>
        <w:ind w:left="5040" w:hanging="360"/>
      </w:pPr>
    </w:lvl>
    <w:lvl w:ilvl="7" w:tplc="2C0E5CEA" w:tentative="1">
      <w:start w:val="1"/>
      <w:numFmt w:val="lowerLetter"/>
      <w:lvlText w:val="%8."/>
      <w:lvlJc w:val="left"/>
      <w:pPr>
        <w:ind w:left="5760" w:hanging="360"/>
      </w:pPr>
    </w:lvl>
    <w:lvl w:ilvl="8" w:tplc="021EAC88" w:tentative="1">
      <w:start w:val="1"/>
      <w:numFmt w:val="lowerRoman"/>
      <w:lvlText w:val="%9."/>
      <w:lvlJc w:val="right"/>
      <w:pPr>
        <w:ind w:left="6480" w:hanging="180"/>
      </w:pPr>
    </w:lvl>
  </w:abstractNum>
  <w:abstractNum w:abstractNumId="33" w15:restartNumberingAfterBreak="0">
    <w:nsid w:val="644622A6"/>
    <w:multiLevelType w:val="multilevel"/>
    <w:tmpl w:val="F40C2F56"/>
    <w:styleLink w:val="Styl1"/>
    <w:lvl w:ilvl="0">
      <w:start w:val="1"/>
      <w:numFmt w:val="lowerLetter"/>
      <w:lvlText w:val="%1."/>
      <w:lvlJc w:val="left"/>
      <w:pPr>
        <w:ind w:left="720" w:hanging="360"/>
      </w:pPr>
      <w:rPr>
        <w:rFonts w:hint="default"/>
        <w:b w:val="0"/>
        <w:sz w:val="22"/>
        <w:szCs w:val="22"/>
      </w:rPr>
    </w:lvl>
    <w:lvl w:ilvl="1">
      <w:start w:val="1"/>
      <w:numFmt w:val="bullet"/>
      <w:lvlText w:val="-"/>
      <w:lvlJc w:val="left"/>
      <w:pPr>
        <w:ind w:left="1440"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rPr>
        <w:i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1A4B0B"/>
    <w:multiLevelType w:val="hybridMultilevel"/>
    <w:tmpl w:val="8F228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D255C6"/>
    <w:multiLevelType w:val="hybridMultilevel"/>
    <w:tmpl w:val="D264016A"/>
    <w:lvl w:ilvl="0" w:tplc="31A028A6">
      <w:start w:val="1"/>
      <w:numFmt w:val="decimal"/>
      <w:lvlText w:val="%1."/>
      <w:lvlJc w:val="left"/>
      <w:pPr>
        <w:ind w:left="502" w:hanging="360"/>
      </w:pPr>
    </w:lvl>
    <w:lvl w:ilvl="1" w:tplc="E2B005F2">
      <w:start w:val="1"/>
      <w:numFmt w:val="lowerLetter"/>
      <w:lvlText w:val="%2."/>
      <w:lvlJc w:val="left"/>
      <w:pPr>
        <w:ind w:left="1440" w:hanging="360"/>
      </w:pPr>
    </w:lvl>
    <w:lvl w:ilvl="2" w:tplc="831C59E8" w:tentative="1">
      <w:start w:val="1"/>
      <w:numFmt w:val="lowerRoman"/>
      <w:lvlText w:val="%3."/>
      <w:lvlJc w:val="right"/>
      <w:pPr>
        <w:ind w:left="2160" w:hanging="180"/>
      </w:pPr>
    </w:lvl>
    <w:lvl w:ilvl="3" w:tplc="968AD1E0" w:tentative="1">
      <w:start w:val="1"/>
      <w:numFmt w:val="decimal"/>
      <w:lvlText w:val="%4."/>
      <w:lvlJc w:val="left"/>
      <w:pPr>
        <w:ind w:left="2880" w:hanging="360"/>
      </w:pPr>
    </w:lvl>
    <w:lvl w:ilvl="4" w:tplc="09B6F8A0" w:tentative="1">
      <w:start w:val="1"/>
      <w:numFmt w:val="lowerLetter"/>
      <w:lvlText w:val="%5."/>
      <w:lvlJc w:val="left"/>
      <w:pPr>
        <w:ind w:left="3600" w:hanging="360"/>
      </w:pPr>
    </w:lvl>
    <w:lvl w:ilvl="5" w:tplc="D8A4834C" w:tentative="1">
      <w:start w:val="1"/>
      <w:numFmt w:val="lowerRoman"/>
      <w:lvlText w:val="%6."/>
      <w:lvlJc w:val="right"/>
      <w:pPr>
        <w:ind w:left="4320" w:hanging="180"/>
      </w:pPr>
    </w:lvl>
    <w:lvl w:ilvl="6" w:tplc="7C86B870" w:tentative="1">
      <w:start w:val="1"/>
      <w:numFmt w:val="decimal"/>
      <w:lvlText w:val="%7."/>
      <w:lvlJc w:val="left"/>
      <w:pPr>
        <w:ind w:left="5040" w:hanging="360"/>
      </w:pPr>
    </w:lvl>
    <w:lvl w:ilvl="7" w:tplc="1892E76C" w:tentative="1">
      <w:start w:val="1"/>
      <w:numFmt w:val="lowerLetter"/>
      <w:lvlText w:val="%8."/>
      <w:lvlJc w:val="left"/>
      <w:pPr>
        <w:ind w:left="5760" w:hanging="360"/>
      </w:pPr>
    </w:lvl>
    <w:lvl w:ilvl="8" w:tplc="BE7E99DE" w:tentative="1">
      <w:start w:val="1"/>
      <w:numFmt w:val="lowerRoman"/>
      <w:lvlText w:val="%9."/>
      <w:lvlJc w:val="right"/>
      <w:pPr>
        <w:ind w:left="6480" w:hanging="180"/>
      </w:pPr>
    </w:lvl>
  </w:abstractNum>
  <w:abstractNum w:abstractNumId="36"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7" w15:restartNumberingAfterBreak="0">
    <w:nsid w:val="707B6C43"/>
    <w:multiLevelType w:val="multilevel"/>
    <w:tmpl w:val="36302D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367B87"/>
    <w:multiLevelType w:val="hybridMultilevel"/>
    <w:tmpl w:val="6896D592"/>
    <w:lvl w:ilvl="0" w:tplc="EE18B7CE">
      <w:start w:val="1"/>
      <w:numFmt w:val="lowerLetter"/>
      <w:lvlText w:val="%1)"/>
      <w:lvlJc w:val="left"/>
      <w:pPr>
        <w:ind w:left="1287" w:hanging="360"/>
      </w:pPr>
    </w:lvl>
    <w:lvl w:ilvl="1" w:tplc="E946EA9E" w:tentative="1">
      <w:start w:val="1"/>
      <w:numFmt w:val="lowerLetter"/>
      <w:lvlText w:val="%2."/>
      <w:lvlJc w:val="left"/>
      <w:pPr>
        <w:ind w:left="2007" w:hanging="360"/>
      </w:pPr>
    </w:lvl>
    <w:lvl w:ilvl="2" w:tplc="5DF29AA8" w:tentative="1">
      <w:start w:val="1"/>
      <w:numFmt w:val="lowerRoman"/>
      <w:lvlText w:val="%3."/>
      <w:lvlJc w:val="right"/>
      <w:pPr>
        <w:ind w:left="2727" w:hanging="180"/>
      </w:pPr>
    </w:lvl>
    <w:lvl w:ilvl="3" w:tplc="C60AE582" w:tentative="1">
      <w:start w:val="1"/>
      <w:numFmt w:val="decimal"/>
      <w:lvlText w:val="%4."/>
      <w:lvlJc w:val="left"/>
      <w:pPr>
        <w:ind w:left="3447" w:hanging="360"/>
      </w:pPr>
    </w:lvl>
    <w:lvl w:ilvl="4" w:tplc="62BC61A2" w:tentative="1">
      <w:start w:val="1"/>
      <w:numFmt w:val="lowerLetter"/>
      <w:lvlText w:val="%5."/>
      <w:lvlJc w:val="left"/>
      <w:pPr>
        <w:ind w:left="4167" w:hanging="360"/>
      </w:pPr>
    </w:lvl>
    <w:lvl w:ilvl="5" w:tplc="19F64F44" w:tentative="1">
      <w:start w:val="1"/>
      <w:numFmt w:val="lowerRoman"/>
      <w:lvlText w:val="%6."/>
      <w:lvlJc w:val="right"/>
      <w:pPr>
        <w:ind w:left="4887" w:hanging="180"/>
      </w:pPr>
    </w:lvl>
    <w:lvl w:ilvl="6" w:tplc="6EDA09B2" w:tentative="1">
      <w:start w:val="1"/>
      <w:numFmt w:val="decimal"/>
      <w:lvlText w:val="%7."/>
      <w:lvlJc w:val="left"/>
      <w:pPr>
        <w:ind w:left="5607" w:hanging="360"/>
      </w:pPr>
    </w:lvl>
    <w:lvl w:ilvl="7" w:tplc="34BC8D60" w:tentative="1">
      <w:start w:val="1"/>
      <w:numFmt w:val="lowerLetter"/>
      <w:lvlText w:val="%8."/>
      <w:lvlJc w:val="left"/>
      <w:pPr>
        <w:ind w:left="6327" w:hanging="360"/>
      </w:pPr>
    </w:lvl>
    <w:lvl w:ilvl="8" w:tplc="4432BEA4" w:tentative="1">
      <w:start w:val="1"/>
      <w:numFmt w:val="lowerRoman"/>
      <w:lvlText w:val="%9."/>
      <w:lvlJc w:val="right"/>
      <w:pPr>
        <w:ind w:left="7047" w:hanging="180"/>
      </w:pPr>
    </w:lvl>
  </w:abstractNum>
  <w:abstractNum w:abstractNumId="39" w15:restartNumberingAfterBreak="0">
    <w:nsid w:val="7A3C30D0"/>
    <w:multiLevelType w:val="multilevel"/>
    <w:tmpl w:val="BB1EFE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4176"/>
        </w:tabs>
        <w:ind w:left="41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4428"/>
        </w:tabs>
        <w:ind w:left="442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1" w15:restartNumberingAfterBreak="0">
    <w:nsid w:val="7CEB13C1"/>
    <w:multiLevelType w:val="hybridMultilevel"/>
    <w:tmpl w:val="9FD677D6"/>
    <w:lvl w:ilvl="0" w:tplc="B602EE92">
      <w:start w:val="1"/>
      <w:numFmt w:val="decimal"/>
      <w:lvlText w:val="%1."/>
      <w:lvlJc w:val="left"/>
      <w:pPr>
        <w:ind w:left="360" w:hanging="360"/>
      </w:pPr>
      <w:rPr>
        <w:b w:val="0"/>
        <w:i w:val="0"/>
      </w:rPr>
    </w:lvl>
    <w:lvl w:ilvl="1" w:tplc="EB0E3DB4" w:tentative="1">
      <w:start w:val="1"/>
      <w:numFmt w:val="lowerLetter"/>
      <w:lvlText w:val="%2."/>
      <w:lvlJc w:val="left"/>
      <w:pPr>
        <w:ind w:left="1080" w:hanging="360"/>
      </w:pPr>
    </w:lvl>
    <w:lvl w:ilvl="2" w:tplc="8432D5FC" w:tentative="1">
      <w:start w:val="1"/>
      <w:numFmt w:val="lowerRoman"/>
      <w:lvlText w:val="%3."/>
      <w:lvlJc w:val="right"/>
      <w:pPr>
        <w:ind w:left="1800" w:hanging="180"/>
      </w:pPr>
    </w:lvl>
    <w:lvl w:ilvl="3" w:tplc="C37ABD5E" w:tentative="1">
      <w:start w:val="1"/>
      <w:numFmt w:val="decimal"/>
      <w:lvlText w:val="%4."/>
      <w:lvlJc w:val="left"/>
      <w:pPr>
        <w:ind w:left="2520" w:hanging="360"/>
      </w:pPr>
    </w:lvl>
    <w:lvl w:ilvl="4" w:tplc="7180A74E" w:tentative="1">
      <w:start w:val="1"/>
      <w:numFmt w:val="lowerLetter"/>
      <w:lvlText w:val="%5."/>
      <w:lvlJc w:val="left"/>
      <w:pPr>
        <w:ind w:left="3240" w:hanging="360"/>
      </w:pPr>
    </w:lvl>
    <w:lvl w:ilvl="5" w:tplc="E200B47E" w:tentative="1">
      <w:start w:val="1"/>
      <w:numFmt w:val="lowerRoman"/>
      <w:lvlText w:val="%6."/>
      <w:lvlJc w:val="right"/>
      <w:pPr>
        <w:ind w:left="3960" w:hanging="180"/>
      </w:pPr>
    </w:lvl>
    <w:lvl w:ilvl="6" w:tplc="F0269AE8" w:tentative="1">
      <w:start w:val="1"/>
      <w:numFmt w:val="decimal"/>
      <w:lvlText w:val="%7."/>
      <w:lvlJc w:val="left"/>
      <w:pPr>
        <w:ind w:left="4680" w:hanging="360"/>
      </w:pPr>
    </w:lvl>
    <w:lvl w:ilvl="7" w:tplc="338CD672" w:tentative="1">
      <w:start w:val="1"/>
      <w:numFmt w:val="lowerLetter"/>
      <w:lvlText w:val="%8."/>
      <w:lvlJc w:val="left"/>
      <w:pPr>
        <w:ind w:left="5400" w:hanging="360"/>
      </w:pPr>
    </w:lvl>
    <w:lvl w:ilvl="8" w:tplc="9656F62E" w:tentative="1">
      <w:start w:val="1"/>
      <w:numFmt w:val="lowerRoman"/>
      <w:lvlText w:val="%9."/>
      <w:lvlJc w:val="right"/>
      <w:pPr>
        <w:ind w:left="6120" w:hanging="180"/>
      </w:pPr>
    </w:lvl>
  </w:abstractNum>
  <w:num w:numId="1">
    <w:abstractNumId w:val="40"/>
  </w:num>
  <w:num w:numId="2">
    <w:abstractNumId w:val="14"/>
  </w:num>
  <w:num w:numId="3">
    <w:abstractNumId w:val="30"/>
  </w:num>
  <w:num w:numId="4">
    <w:abstractNumId w:val="41"/>
  </w:num>
  <w:num w:numId="5">
    <w:abstractNumId w:val="23"/>
  </w:num>
  <w:num w:numId="6">
    <w:abstractNumId w:val="38"/>
  </w:num>
  <w:num w:numId="7">
    <w:abstractNumId w:val="15"/>
  </w:num>
  <w:num w:numId="8">
    <w:abstractNumId w:val="32"/>
  </w:num>
  <w:num w:numId="9">
    <w:abstractNumId w:val="16"/>
  </w:num>
  <w:num w:numId="10">
    <w:abstractNumId w:val="21"/>
  </w:num>
  <w:num w:numId="11">
    <w:abstractNumId w:val="36"/>
  </w:num>
  <w:num w:numId="12">
    <w:abstractNumId w:val="33"/>
  </w:num>
  <w:num w:numId="13">
    <w:abstractNumId w:val="31"/>
  </w:num>
  <w:num w:numId="14">
    <w:abstractNumId w:val="7"/>
  </w:num>
  <w:num w:numId="15">
    <w:abstractNumId w:val="20"/>
  </w:num>
  <w:num w:numId="16">
    <w:abstractNumId w:val="13"/>
  </w:num>
  <w:num w:numId="17">
    <w:abstractNumId w:val="26"/>
  </w:num>
  <w:num w:numId="18">
    <w:abstractNumId w:val="25"/>
  </w:num>
  <w:num w:numId="19">
    <w:abstractNumId w:val="17"/>
  </w:num>
  <w:num w:numId="20">
    <w:abstractNumId w:val="27"/>
  </w:num>
  <w:num w:numId="21">
    <w:abstractNumId w:val="18"/>
  </w:num>
  <w:num w:numId="22">
    <w:abstractNumId w:val="24"/>
  </w:num>
  <w:num w:numId="23">
    <w:abstractNumId w:val="37"/>
  </w:num>
  <w:num w:numId="24">
    <w:abstractNumId w:val="10"/>
  </w:num>
  <w:num w:numId="25">
    <w:abstractNumId w:val="5"/>
  </w:num>
  <w:num w:numId="26">
    <w:abstractNumId w:val="19"/>
  </w:num>
  <w:num w:numId="27">
    <w:abstractNumId w:val="9"/>
  </w:num>
  <w:num w:numId="28">
    <w:abstractNumId w:val="6"/>
  </w:num>
  <w:num w:numId="29">
    <w:abstractNumId w:val="4"/>
  </w:num>
  <w:num w:numId="30">
    <w:abstractNumId w:val="39"/>
  </w:num>
  <w:num w:numId="31">
    <w:abstractNumId w:val="12"/>
  </w:num>
  <w:num w:numId="32">
    <w:abstractNumId w:val="8"/>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num>
  <w:num w:numId="47">
    <w:abstractNumId w:val="29"/>
  </w:num>
  <w:num w:numId="48">
    <w:abstractNumId w:val="11"/>
  </w:num>
  <w:num w:numId="49">
    <w:abstractNumId w:val="35"/>
  </w:num>
  <w:num w:numId="50">
    <w:abstractNumId w:val="34"/>
  </w:num>
  <w:num w:numId="51">
    <w:abstractNumId w:val="6"/>
    <w:lvlOverride w:ilvl="0">
      <w:startOverride w:val="1"/>
    </w:lvlOverride>
    <w:lvlOverride w:ilvl="1"/>
    <w:lvlOverride w:ilvl="2"/>
    <w:lvlOverride w:ilvl="3"/>
    <w:lvlOverride w:ilvl="4"/>
    <w:lvlOverride w:ilvl="5"/>
    <w:lvlOverride w:ilvl="6"/>
    <w:lvlOverride w:ilvl="7"/>
    <w:lvlOverride w:ilvl="8"/>
  </w:num>
  <w:num w:numId="52">
    <w:abstractNumId w:val="4"/>
    <w:lvlOverride w:ilvl="0">
      <w:startOverride w:val="1"/>
    </w:lvlOverride>
    <w:lvlOverride w:ilvl="1"/>
    <w:lvlOverride w:ilvl="2"/>
    <w:lvlOverride w:ilvl="3"/>
    <w:lvlOverride w:ilvl="4"/>
    <w:lvlOverride w:ilvl="5"/>
    <w:lvlOverride w:ilvl="6"/>
    <w:lvlOverride w:ilvl="7"/>
    <w:lvlOverride w:ilvl="8"/>
  </w:num>
  <w:num w:numId="53">
    <w:abstractNumId w:val="39"/>
    <w:lvlOverride w:ilvl="0">
      <w:startOverride w:val="1"/>
    </w:lvlOverride>
    <w:lvlOverride w:ilvl="1"/>
    <w:lvlOverride w:ilvl="2"/>
    <w:lvlOverride w:ilvl="3"/>
    <w:lvlOverride w:ilvl="4"/>
    <w:lvlOverride w:ilvl="5"/>
    <w:lvlOverride w:ilvl="6"/>
    <w:lvlOverride w:ilvl="7"/>
    <w:lvlOverride w:ilvl="8"/>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mięga Sebastian">
    <w15:presenceInfo w15:providerId="AD" w15:userId="S-1-5-21-591302622-2076621694-4095281684-155724"/>
  </w15:person>
  <w15:person w15:author="Stańko Kinga">
    <w15:presenceInfo w15:providerId="AD" w15:userId="S-1-5-21-591302622-2076621694-4095281684-104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ACB"/>
    <w:rsid w:val="000004CB"/>
    <w:rsid w:val="000011AF"/>
    <w:rsid w:val="00001551"/>
    <w:rsid w:val="0000276B"/>
    <w:rsid w:val="00002796"/>
    <w:rsid w:val="00002DE4"/>
    <w:rsid w:val="00003851"/>
    <w:rsid w:val="00003A6D"/>
    <w:rsid w:val="0000710C"/>
    <w:rsid w:val="00010502"/>
    <w:rsid w:val="00011667"/>
    <w:rsid w:val="000117B0"/>
    <w:rsid w:val="00011BA5"/>
    <w:rsid w:val="00012737"/>
    <w:rsid w:val="000146F9"/>
    <w:rsid w:val="00016544"/>
    <w:rsid w:val="000176B3"/>
    <w:rsid w:val="00021E95"/>
    <w:rsid w:val="00022095"/>
    <w:rsid w:val="000220F4"/>
    <w:rsid w:val="00022652"/>
    <w:rsid w:val="00023A0D"/>
    <w:rsid w:val="00026D80"/>
    <w:rsid w:val="000306CC"/>
    <w:rsid w:val="00031AC3"/>
    <w:rsid w:val="00032CA2"/>
    <w:rsid w:val="0003428E"/>
    <w:rsid w:val="00034558"/>
    <w:rsid w:val="00034EC1"/>
    <w:rsid w:val="000357E3"/>
    <w:rsid w:val="0003602E"/>
    <w:rsid w:val="00036511"/>
    <w:rsid w:val="000369F7"/>
    <w:rsid w:val="00037EEF"/>
    <w:rsid w:val="00041478"/>
    <w:rsid w:val="000427A8"/>
    <w:rsid w:val="00042D49"/>
    <w:rsid w:val="0004395A"/>
    <w:rsid w:val="0004566B"/>
    <w:rsid w:val="00045A92"/>
    <w:rsid w:val="00046713"/>
    <w:rsid w:val="0004681A"/>
    <w:rsid w:val="00046A86"/>
    <w:rsid w:val="00047F24"/>
    <w:rsid w:val="00050C19"/>
    <w:rsid w:val="00052710"/>
    <w:rsid w:val="00056D91"/>
    <w:rsid w:val="000650CA"/>
    <w:rsid w:val="00066E4C"/>
    <w:rsid w:val="0007060E"/>
    <w:rsid w:val="000723E6"/>
    <w:rsid w:val="000728FF"/>
    <w:rsid w:val="00073F2E"/>
    <w:rsid w:val="00074180"/>
    <w:rsid w:val="00077B35"/>
    <w:rsid w:val="00081319"/>
    <w:rsid w:val="00081581"/>
    <w:rsid w:val="00081A04"/>
    <w:rsid w:val="00082707"/>
    <w:rsid w:val="000834F4"/>
    <w:rsid w:val="000837F4"/>
    <w:rsid w:val="00084D3B"/>
    <w:rsid w:val="000852B4"/>
    <w:rsid w:val="00087982"/>
    <w:rsid w:val="00087FCB"/>
    <w:rsid w:val="00092504"/>
    <w:rsid w:val="0009272D"/>
    <w:rsid w:val="00092F93"/>
    <w:rsid w:val="00093623"/>
    <w:rsid w:val="000947F2"/>
    <w:rsid w:val="000950A4"/>
    <w:rsid w:val="000959F7"/>
    <w:rsid w:val="000A0E52"/>
    <w:rsid w:val="000A3825"/>
    <w:rsid w:val="000A418E"/>
    <w:rsid w:val="000A55B5"/>
    <w:rsid w:val="000A56C5"/>
    <w:rsid w:val="000B1472"/>
    <w:rsid w:val="000B1CE8"/>
    <w:rsid w:val="000B437C"/>
    <w:rsid w:val="000B4AB0"/>
    <w:rsid w:val="000B4C8B"/>
    <w:rsid w:val="000B693D"/>
    <w:rsid w:val="000B6EB6"/>
    <w:rsid w:val="000B7004"/>
    <w:rsid w:val="000B72A2"/>
    <w:rsid w:val="000B73CF"/>
    <w:rsid w:val="000C0AE2"/>
    <w:rsid w:val="000C2BDC"/>
    <w:rsid w:val="000C3963"/>
    <w:rsid w:val="000C5341"/>
    <w:rsid w:val="000C7196"/>
    <w:rsid w:val="000C7FA1"/>
    <w:rsid w:val="000D078D"/>
    <w:rsid w:val="000D1DF6"/>
    <w:rsid w:val="000D2721"/>
    <w:rsid w:val="000D4E7A"/>
    <w:rsid w:val="000D5C28"/>
    <w:rsid w:val="000D60F8"/>
    <w:rsid w:val="000D70D2"/>
    <w:rsid w:val="000D72E0"/>
    <w:rsid w:val="000D73F4"/>
    <w:rsid w:val="000E06BE"/>
    <w:rsid w:val="000E1333"/>
    <w:rsid w:val="000E240B"/>
    <w:rsid w:val="000E25F0"/>
    <w:rsid w:val="000E2631"/>
    <w:rsid w:val="000E3D3F"/>
    <w:rsid w:val="000E4BFD"/>
    <w:rsid w:val="000E55ED"/>
    <w:rsid w:val="000E6B24"/>
    <w:rsid w:val="000E6DF7"/>
    <w:rsid w:val="000E728E"/>
    <w:rsid w:val="000E75CE"/>
    <w:rsid w:val="000F5D38"/>
    <w:rsid w:val="000F5E79"/>
    <w:rsid w:val="000F6247"/>
    <w:rsid w:val="00103078"/>
    <w:rsid w:val="0010317F"/>
    <w:rsid w:val="00103716"/>
    <w:rsid w:val="001042BD"/>
    <w:rsid w:val="00105656"/>
    <w:rsid w:val="00105E00"/>
    <w:rsid w:val="00106044"/>
    <w:rsid w:val="001060C1"/>
    <w:rsid w:val="0010754A"/>
    <w:rsid w:val="00107DF5"/>
    <w:rsid w:val="0011189F"/>
    <w:rsid w:val="001133DD"/>
    <w:rsid w:val="00113488"/>
    <w:rsid w:val="00115B3A"/>
    <w:rsid w:val="0011650F"/>
    <w:rsid w:val="00120783"/>
    <w:rsid w:val="00120C21"/>
    <w:rsid w:val="00122D90"/>
    <w:rsid w:val="00124658"/>
    <w:rsid w:val="00124D41"/>
    <w:rsid w:val="001258F5"/>
    <w:rsid w:val="00127E1D"/>
    <w:rsid w:val="001307DF"/>
    <w:rsid w:val="00133AD5"/>
    <w:rsid w:val="00133D30"/>
    <w:rsid w:val="00133FC3"/>
    <w:rsid w:val="001349A0"/>
    <w:rsid w:val="001353BB"/>
    <w:rsid w:val="00135FA5"/>
    <w:rsid w:val="001424C9"/>
    <w:rsid w:val="0014295E"/>
    <w:rsid w:val="00143712"/>
    <w:rsid w:val="001443B0"/>
    <w:rsid w:val="00144C03"/>
    <w:rsid w:val="00145B21"/>
    <w:rsid w:val="001474E4"/>
    <w:rsid w:val="00150CEE"/>
    <w:rsid w:val="00150DE2"/>
    <w:rsid w:val="00151D45"/>
    <w:rsid w:val="001527E8"/>
    <w:rsid w:val="00152852"/>
    <w:rsid w:val="00153141"/>
    <w:rsid w:val="00153D6B"/>
    <w:rsid w:val="001551E9"/>
    <w:rsid w:val="001563E3"/>
    <w:rsid w:val="00156AB7"/>
    <w:rsid w:val="00156F87"/>
    <w:rsid w:val="001617BF"/>
    <w:rsid w:val="001637E8"/>
    <w:rsid w:val="00163C9A"/>
    <w:rsid w:val="00165C7A"/>
    <w:rsid w:val="00165CBB"/>
    <w:rsid w:val="0016638A"/>
    <w:rsid w:val="001668D9"/>
    <w:rsid w:val="00167B82"/>
    <w:rsid w:val="00170502"/>
    <w:rsid w:val="00172661"/>
    <w:rsid w:val="00173867"/>
    <w:rsid w:val="001756F7"/>
    <w:rsid w:val="00175A1B"/>
    <w:rsid w:val="00177633"/>
    <w:rsid w:val="00182151"/>
    <w:rsid w:val="001827A5"/>
    <w:rsid w:val="00184E6A"/>
    <w:rsid w:val="0018524C"/>
    <w:rsid w:val="001852AD"/>
    <w:rsid w:val="00186FEF"/>
    <w:rsid w:val="0019067A"/>
    <w:rsid w:val="00190997"/>
    <w:rsid w:val="00190A07"/>
    <w:rsid w:val="00192578"/>
    <w:rsid w:val="001926C1"/>
    <w:rsid w:val="00193839"/>
    <w:rsid w:val="001948B6"/>
    <w:rsid w:val="00195528"/>
    <w:rsid w:val="00195741"/>
    <w:rsid w:val="00197C1E"/>
    <w:rsid w:val="001A14B0"/>
    <w:rsid w:val="001A1753"/>
    <w:rsid w:val="001A253F"/>
    <w:rsid w:val="001A2854"/>
    <w:rsid w:val="001A31DA"/>
    <w:rsid w:val="001A334E"/>
    <w:rsid w:val="001A535C"/>
    <w:rsid w:val="001B1669"/>
    <w:rsid w:val="001B1B7F"/>
    <w:rsid w:val="001B1D8B"/>
    <w:rsid w:val="001B3A78"/>
    <w:rsid w:val="001B4586"/>
    <w:rsid w:val="001B4EA4"/>
    <w:rsid w:val="001B53B2"/>
    <w:rsid w:val="001B5EA5"/>
    <w:rsid w:val="001B70EE"/>
    <w:rsid w:val="001C1406"/>
    <w:rsid w:val="001C1BC8"/>
    <w:rsid w:val="001C21CF"/>
    <w:rsid w:val="001C2983"/>
    <w:rsid w:val="001C2D64"/>
    <w:rsid w:val="001C2D86"/>
    <w:rsid w:val="001C3C84"/>
    <w:rsid w:val="001C40C2"/>
    <w:rsid w:val="001C5865"/>
    <w:rsid w:val="001C596D"/>
    <w:rsid w:val="001C5FAD"/>
    <w:rsid w:val="001C67E2"/>
    <w:rsid w:val="001D0F95"/>
    <w:rsid w:val="001D260E"/>
    <w:rsid w:val="001D2BE4"/>
    <w:rsid w:val="001D2EC0"/>
    <w:rsid w:val="001D3964"/>
    <w:rsid w:val="001D4798"/>
    <w:rsid w:val="001D48FD"/>
    <w:rsid w:val="001D6632"/>
    <w:rsid w:val="001E0D13"/>
    <w:rsid w:val="001E1A38"/>
    <w:rsid w:val="001E2AEA"/>
    <w:rsid w:val="001E3DB7"/>
    <w:rsid w:val="001E5154"/>
    <w:rsid w:val="001E607E"/>
    <w:rsid w:val="001E6761"/>
    <w:rsid w:val="001E707F"/>
    <w:rsid w:val="001E7532"/>
    <w:rsid w:val="001E78F3"/>
    <w:rsid w:val="001F156D"/>
    <w:rsid w:val="001F1892"/>
    <w:rsid w:val="001F1A14"/>
    <w:rsid w:val="001F22F4"/>
    <w:rsid w:val="001F2AB2"/>
    <w:rsid w:val="001F3581"/>
    <w:rsid w:val="001F4C86"/>
    <w:rsid w:val="001F4EA2"/>
    <w:rsid w:val="001F5656"/>
    <w:rsid w:val="001F6112"/>
    <w:rsid w:val="001F6753"/>
    <w:rsid w:val="00200330"/>
    <w:rsid w:val="002018A4"/>
    <w:rsid w:val="00203B0F"/>
    <w:rsid w:val="00205C01"/>
    <w:rsid w:val="0020705C"/>
    <w:rsid w:val="00210DF0"/>
    <w:rsid w:val="00211C70"/>
    <w:rsid w:val="002150BD"/>
    <w:rsid w:val="00215C14"/>
    <w:rsid w:val="00215DD5"/>
    <w:rsid w:val="0021660B"/>
    <w:rsid w:val="00216FE3"/>
    <w:rsid w:val="00217091"/>
    <w:rsid w:val="00221600"/>
    <w:rsid w:val="0022390A"/>
    <w:rsid w:val="00223E6E"/>
    <w:rsid w:val="00223F8C"/>
    <w:rsid w:val="00224524"/>
    <w:rsid w:val="00225D2D"/>
    <w:rsid w:val="002268CA"/>
    <w:rsid w:val="002279CC"/>
    <w:rsid w:val="00231AD7"/>
    <w:rsid w:val="002327D4"/>
    <w:rsid w:val="002331A0"/>
    <w:rsid w:val="00233220"/>
    <w:rsid w:val="00234B4A"/>
    <w:rsid w:val="0023711D"/>
    <w:rsid w:val="0024217F"/>
    <w:rsid w:val="0024286C"/>
    <w:rsid w:val="00242D4E"/>
    <w:rsid w:val="0024367E"/>
    <w:rsid w:val="00243973"/>
    <w:rsid w:val="00243A77"/>
    <w:rsid w:val="00243E6F"/>
    <w:rsid w:val="00244131"/>
    <w:rsid w:val="002447BF"/>
    <w:rsid w:val="002463E9"/>
    <w:rsid w:val="00247B27"/>
    <w:rsid w:val="00250E08"/>
    <w:rsid w:val="0025192E"/>
    <w:rsid w:val="00254F1D"/>
    <w:rsid w:val="0025503F"/>
    <w:rsid w:val="00255849"/>
    <w:rsid w:val="00255B58"/>
    <w:rsid w:val="002573A5"/>
    <w:rsid w:val="0025776B"/>
    <w:rsid w:val="00257FA1"/>
    <w:rsid w:val="002604E3"/>
    <w:rsid w:val="00260803"/>
    <w:rsid w:val="002620A5"/>
    <w:rsid w:val="0026473F"/>
    <w:rsid w:val="00266475"/>
    <w:rsid w:val="00266ABD"/>
    <w:rsid w:val="00266D12"/>
    <w:rsid w:val="00267130"/>
    <w:rsid w:val="00272E7C"/>
    <w:rsid w:val="00273673"/>
    <w:rsid w:val="00273E0D"/>
    <w:rsid w:val="00274A38"/>
    <w:rsid w:val="00274F61"/>
    <w:rsid w:val="00275A35"/>
    <w:rsid w:val="00276DDA"/>
    <w:rsid w:val="00277072"/>
    <w:rsid w:val="00277D4B"/>
    <w:rsid w:val="00280A1C"/>
    <w:rsid w:val="0028134A"/>
    <w:rsid w:val="002815FC"/>
    <w:rsid w:val="00281DB6"/>
    <w:rsid w:val="00282E4D"/>
    <w:rsid w:val="00283ABE"/>
    <w:rsid w:val="0028490A"/>
    <w:rsid w:val="002856A9"/>
    <w:rsid w:val="00286B82"/>
    <w:rsid w:val="00287104"/>
    <w:rsid w:val="00287BF8"/>
    <w:rsid w:val="002919BF"/>
    <w:rsid w:val="00291A46"/>
    <w:rsid w:val="00292C07"/>
    <w:rsid w:val="0029586F"/>
    <w:rsid w:val="0029628E"/>
    <w:rsid w:val="00296413"/>
    <w:rsid w:val="00296C5F"/>
    <w:rsid w:val="0029736D"/>
    <w:rsid w:val="002A2B9C"/>
    <w:rsid w:val="002A3B69"/>
    <w:rsid w:val="002A44B1"/>
    <w:rsid w:val="002A5101"/>
    <w:rsid w:val="002A554C"/>
    <w:rsid w:val="002A640F"/>
    <w:rsid w:val="002A7A69"/>
    <w:rsid w:val="002B02B7"/>
    <w:rsid w:val="002B0C14"/>
    <w:rsid w:val="002B0F33"/>
    <w:rsid w:val="002B2DDB"/>
    <w:rsid w:val="002B3E07"/>
    <w:rsid w:val="002B44D8"/>
    <w:rsid w:val="002B5458"/>
    <w:rsid w:val="002B70BE"/>
    <w:rsid w:val="002B733D"/>
    <w:rsid w:val="002B77E1"/>
    <w:rsid w:val="002C0CD9"/>
    <w:rsid w:val="002C0D80"/>
    <w:rsid w:val="002C50FB"/>
    <w:rsid w:val="002C56E8"/>
    <w:rsid w:val="002C594C"/>
    <w:rsid w:val="002C5C03"/>
    <w:rsid w:val="002C7A8B"/>
    <w:rsid w:val="002D0E4B"/>
    <w:rsid w:val="002D1812"/>
    <w:rsid w:val="002D3CBF"/>
    <w:rsid w:val="002D42DA"/>
    <w:rsid w:val="002D4731"/>
    <w:rsid w:val="002D5E69"/>
    <w:rsid w:val="002E106A"/>
    <w:rsid w:val="002E1742"/>
    <w:rsid w:val="002E212D"/>
    <w:rsid w:val="002E2F6F"/>
    <w:rsid w:val="002E4782"/>
    <w:rsid w:val="002E478F"/>
    <w:rsid w:val="002E7D25"/>
    <w:rsid w:val="002F0385"/>
    <w:rsid w:val="002F0757"/>
    <w:rsid w:val="002F14B3"/>
    <w:rsid w:val="002F1C1E"/>
    <w:rsid w:val="002F3656"/>
    <w:rsid w:val="002F3CFE"/>
    <w:rsid w:val="002F47C8"/>
    <w:rsid w:val="002F4A46"/>
    <w:rsid w:val="002F5AA8"/>
    <w:rsid w:val="002F5C22"/>
    <w:rsid w:val="002F5D44"/>
    <w:rsid w:val="002F79AC"/>
    <w:rsid w:val="00300416"/>
    <w:rsid w:val="0030095C"/>
    <w:rsid w:val="003017F1"/>
    <w:rsid w:val="00302DF3"/>
    <w:rsid w:val="00306106"/>
    <w:rsid w:val="00306367"/>
    <w:rsid w:val="0030703E"/>
    <w:rsid w:val="00307998"/>
    <w:rsid w:val="00310AF5"/>
    <w:rsid w:val="00311159"/>
    <w:rsid w:val="00311EF4"/>
    <w:rsid w:val="00311F6F"/>
    <w:rsid w:val="003124A0"/>
    <w:rsid w:val="0031335D"/>
    <w:rsid w:val="00313A9A"/>
    <w:rsid w:val="00316270"/>
    <w:rsid w:val="00317230"/>
    <w:rsid w:val="003200BF"/>
    <w:rsid w:val="00321045"/>
    <w:rsid w:val="00322EC5"/>
    <w:rsid w:val="00323094"/>
    <w:rsid w:val="00324648"/>
    <w:rsid w:val="003250E8"/>
    <w:rsid w:val="00325E9F"/>
    <w:rsid w:val="00325F10"/>
    <w:rsid w:val="00326281"/>
    <w:rsid w:val="00327535"/>
    <w:rsid w:val="00330D9B"/>
    <w:rsid w:val="00330E9A"/>
    <w:rsid w:val="00331502"/>
    <w:rsid w:val="003316C0"/>
    <w:rsid w:val="00333337"/>
    <w:rsid w:val="00335B51"/>
    <w:rsid w:val="003362AD"/>
    <w:rsid w:val="0033712D"/>
    <w:rsid w:val="00337BDB"/>
    <w:rsid w:val="00340125"/>
    <w:rsid w:val="00340908"/>
    <w:rsid w:val="003422B4"/>
    <w:rsid w:val="0034403B"/>
    <w:rsid w:val="00344B92"/>
    <w:rsid w:val="003458BF"/>
    <w:rsid w:val="00345F46"/>
    <w:rsid w:val="003460D8"/>
    <w:rsid w:val="00346487"/>
    <w:rsid w:val="00346853"/>
    <w:rsid w:val="0035027E"/>
    <w:rsid w:val="0035181C"/>
    <w:rsid w:val="00352332"/>
    <w:rsid w:val="0035312A"/>
    <w:rsid w:val="00353875"/>
    <w:rsid w:val="00354127"/>
    <w:rsid w:val="00355A20"/>
    <w:rsid w:val="00356576"/>
    <w:rsid w:val="003602BD"/>
    <w:rsid w:val="00361B49"/>
    <w:rsid w:val="00361C7F"/>
    <w:rsid w:val="003620A6"/>
    <w:rsid w:val="003632F0"/>
    <w:rsid w:val="00364117"/>
    <w:rsid w:val="00365367"/>
    <w:rsid w:val="00365C17"/>
    <w:rsid w:val="00366BCA"/>
    <w:rsid w:val="003717A1"/>
    <w:rsid w:val="00371867"/>
    <w:rsid w:val="00373D27"/>
    <w:rsid w:val="00374B51"/>
    <w:rsid w:val="00375027"/>
    <w:rsid w:val="0037563F"/>
    <w:rsid w:val="00375A03"/>
    <w:rsid w:val="00376AC4"/>
    <w:rsid w:val="00377A16"/>
    <w:rsid w:val="00380C51"/>
    <w:rsid w:val="003825D0"/>
    <w:rsid w:val="00383171"/>
    <w:rsid w:val="00384D90"/>
    <w:rsid w:val="0038585A"/>
    <w:rsid w:val="00385AD7"/>
    <w:rsid w:val="00385B34"/>
    <w:rsid w:val="00393885"/>
    <w:rsid w:val="00393BA0"/>
    <w:rsid w:val="00394CFD"/>
    <w:rsid w:val="00395B56"/>
    <w:rsid w:val="00396EC1"/>
    <w:rsid w:val="003970A7"/>
    <w:rsid w:val="003979C7"/>
    <w:rsid w:val="003A1B1F"/>
    <w:rsid w:val="003A287D"/>
    <w:rsid w:val="003A324D"/>
    <w:rsid w:val="003A4A3E"/>
    <w:rsid w:val="003A4AF5"/>
    <w:rsid w:val="003A5F86"/>
    <w:rsid w:val="003A6C09"/>
    <w:rsid w:val="003A7DCF"/>
    <w:rsid w:val="003B0995"/>
    <w:rsid w:val="003B1E06"/>
    <w:rsid w:val="003B3139"/>
    <w:rsid w:val="003B5128"/>
    <w:rsid w:val="003B6877"/>
    <w:rsid w:val="003C0406"/>
    <w:rsid w:val="003C20DB"/>
    <w:rsid w:val="003C30C4"/>
    <w:rsid w:val="003C4715"/>
    <w:rsid w:val="003C4D1E"/>
    <w:rsid w:val="003C6877"/>
    <w:rsid w:val="003C7962"/>
    <w:rsid w:val="003C79D5"/>
    <w:rsid w:val="003D04C8"/>
    <w:rsid w:val="003D116C"/>
    <w:rsid w:val="003D12E7"/>
    <w:rsid w:val="003D158A"/>
    <w:rsid w:val="003D2B31"/>
    <w:rsid w:val="003D2CCE"/>
    <w:rsid w:val="003D2EFC"/>
    <w:rsid w:val="003D3039"/>
    <w:rsid w:val="003D52E2"/>
    <w:rsid w:val="003D58C0"/>
    <w:rsid w:val="003D5929"/>
    <w:rsid w:val="003D7248"/>
    <w:rsid w:val="003D746C"/>
    <w:rsid w:val="003E2775"/>
    <w:rsid w:val="003E2AB2"/>
    <w:rsid w:val="003E3002"/>
    <w:rsid w:val="003F1AB6"/>
    <w:rsid w:val="003F1D33"/>
    <w:rsid w:val="003F2E91"/>
    <w:rsid w:val="003F5045"/>
    <w:rsid w:val="003F6D65"/>
    <w:rsid w:val="00400525"/>
    <w:rsid w:val="0040105C"/>
    <w:rsid w:val="00401A20"/>
    <w:rsid w:val="00401BC1"/>
    <w:rsid w:val="00402AB5"/>
    <w:rsid w:val="00403349"/>
    <w:rsid w:val="00403CCD"/>
    <w:rsid w:val="004043FC"/>
    <w:rsid w:val="00404E8E"/>
    <w:rsid w:val="00404F3D"/>
    <w:rsid w:val="00405062"/>
    <w:rsid w:val="004119F0"/>
    <w:rsid w:val="00414E6E"/>
    <w:rsid w:val="00414F2E"/>
    <w:rsid w:val="004164C1"/>
    <w:rsid w:val="00422C14"/>
    <w:rsid w:val="004236AB"/>
    <w:rsid w:val="00423C85"/>
    <w:rsid w:val="00423D45"/>
    <w:rsid w:val="00424C2C"/>
    <w:rsid w:val="00427552"/>
    <w:rsid w:val="004304F5"/>
    <w:rsid w:val="00431320"/>
    <w:rsid w:val="00431D74"/>
    <w:rsid w:val="00434795"/>
    <w:rsid w:val="00436A1C"/>
    <w:rsid w:val="004415E7"/>
    <w:rsid w:val="0044179E"/>
    <w:rsid w:val="00447BE4"/>
    <w:rsid w:val="004556D2"/>
    <w:rsid w:val="004565FB"/>
    <w:rsid w:val="00456EEE"/>
    <w:rsid w:val="0046056D"/>
    <w:rsid w:val="00462BFF"/>
    <w:rsid w:val="00463016"/>
    <w:rsid w:val="00463C32"/>
    <w:rsid w:val="00464013"/>
    <w:rsid w:val="004644B1"/>
    <w:rsid w:val="004660D2"/>
    <w:rsid w:val="00466167"/>
    <w:rsid w:val="00470058"/>
    <w:rsid w:val="00470DB6"/>
    <w:rsid w:val="00471222"/>
    <w:rsid w:val="0047454D"/>
    <w:rsid w:val="004749A6"/>
    <w:rsid w:val="00474EA1"/>
    <w:rsid w:val="00474F6B"/>
    <w:rsid w:val="00476E5D"/>
    <w:rsid w:val="00477441"/>
    <w:rsid w:val="00477565"/>
    <w:rsid w:val="00477599"/>
    <w:rsid w:val="00477893"/>
    <w:rsid w:val="00477BB5"/>
    <w:rsid w:val="00477BC1"/>
    <w:rsid w:val="00477E73"/>
    <w:rsid w:val="00481235"/>
    <w:rsid w:val="00481AA8"/>
    <w:rsid w:val="00482A07"/>
    <w:rsid w:val="00482C47"/>
    <w:rsid w:val="00483440"/>
    <w:rsid w:val="004845D1"/>
    <w:rsid w:val="00484999"/>
    <w:rsid w:val="00484C45"/>
    <w:rsid w:val="0048667C"/>
    <w:rsid w:val="00491A1D"/>
    <w:rsid w:val="00491A5C"/>
    <w:rsid w:val="00491F56"/>
    <w:rsid w:val="0049272A"/>
    <w:rsid w:val="004927EE"/>
    <w:rsid w:val="00492AF2"/>
    <w:rsid w:val="00492EBD"/>
    <w:rsid w:val="00493897"/>
    <w:rsid w:val="0049502D"/>
    <w:rsid w:val="004A0A38"/>
    <w:rsid w:val="004A2A53"/>
    <w:rsid w:val="004A2BBF"/>
    <w:rsid w:val="004A2E2A"/>
    <w:rsid w:val="004A4758"/>
    <w:rsid w:val="004A56C7"/>
    <w:rsid w:val="004B0CA0"/>
    <w:rsid w:val="004B0CFC"/>
    <w:rsid w:val="004B1E3C"/>
    <w:rsid w:val="004B1F18"/>
    <w:rsid w:val="004B2D59"/>
    <w:rsid w:val="004B31CD"/>
    <w:rsid w:val="004B3F7B"/>
    <w:rsid w:val="004B5F0C"/>
    <w:rsid w:val="004B68E8"/>
    <w:rsid w:val="004B7D04"/>
    <w:rsid w:val="004C043E"/>
    <w:rsid w:val="004C296A"/>
    <w:rsid w:val="004C5BFF"/>
    <w:rsid w:val="004C6E30"/>
    <w:rsid w:val="004D1199"/>
    <w:rsid w:val="004D17CF"/>
    <w:rsid w:val="004D2EB5"/>
    <w:rsid w:val="004D30D6"/>
    <w:rsid w:val="004D31ED"/>
    <w:rsid w:val="004D3754"/>
    <w:rsid w:val="004D44FB"/>
    <w:rsid w:val="004D50E0"/>
    <w:rsid w:val="004D61E4"/>
    <w:rsid w:val="004D6502"/>
    <w:rsid w:val="004D68E1"/>
    <w:rsid w:val="004D6922"/>
    <w:rsid w:val="004D721E"/>
    <w:rsid w:val="004E0C7E"/>
    <w:rsid w:val="004E539A"/>
    <w:rsid w:val="004E5EE2"/>
    <w:rsid w:val="004E6877"/>
    <w:rsid w:val="004E7BFE"/>
    <w:rsid w:val="004F0898"/>
    <w:rsid w:val="004F1AB2"/>
    <w:rsid w:val="004F3BF4"/>
    <w:rsid w:val="004F4149"/>
    <w:rsid w:val="004F518B"/>
    <w:rsid w:val="00500845"/>
    <w:rsid w:val="00500914"/>
    <w:rsid w:val="005016A0"/>
    <w:rsid w:val="00503FC7"/>
    <w:rsid w:val="00503FDC"/>
    <w:rsid w:val="005055AA"/>
    <w:rsid w:val="0050564A"/>
    <w:rsid w:val="005068B0"/>
    <w:rsid w:val="0050700B"/>
    <w:rsid w:val="0050706A"/>
    <w:rsid w:val="00510621"/>
    <w:rsid w:val="00512A11"/>
    <w:rsid w:val="0051309A"/>
    <w:rsid w:val="005149A5"/>
    <w:rsid w:val="00515159"/>
    <w:rsid w:val="00515B99"/>
    <w:rsid w:val="00517187"/>
    <w:rsid w:val="00522476"/>
    <w:rsid w:val="00522521"/>
    <w:rsid w:val="00522A12"/>
    <w:rsid w:val="00522DEC"/>
    <w:rsid w:val="00522E0A"/>
    <w:rsid w:val="00523688"/>
    <w:rsid w:val="005237EA"/>
    <w:rsid w:val="00523B36"/>
    <w:rsid w:val="00526D5B"/>
    <w:rsid w:val="005275B7"/>
    <w:rsid w:val="005275D8"/>
    <w:rsid w:val="00530367"/>
    <w:rsid w:val="0053121A"/>
    <w:rsid w:val="00532F44"/>
    <w:rsid w:val="005339CD"/>
    <w:rsid w:val="005350F7"/>
    <w:rsid w:val="00536DA0"/>
    <w:rsid w:val="005373D1"/>
    <w:rsid w:val="0054093E"/>
    <w:rsid w:val="00542C5C"/>
    <w:rsid w:val="00542CCD"/>
    <w:rsid w:val="00550FC3"/>
    <w:rsid w:val="00551B40"/>
    <w:rsid w:val="00551CCA"/>
    <w:rsid w:val="005520A7"/>
    <w:rsid w:val="00553415"/>
    <w:rsid w:val="005547DE"/>
    <w:rsid w:val="00554B74"/>
    <w:rsid w:val="00555339"/>
    <w:rsid w:val="00555A2D"/>
    <w:rsid w:val="00555E3A"/>
    <w:rsid w:val="005571F2"/>
    <w:rsid w:val="00557495"/>
    <w:rsid w:val="00560841"/>
    <w:rsid w:val="00560D77"/>
    <w:rsid w:val="005624B8"/>
    <w:rsid w:val="00562603"/>
    <w:rsid w:val="00562B7D"/>
    <w:rsid w:val="00564DED"/>
    <w:rsid w:val="005670B5"/>
    <w:rsid w:val="00570C5F"/>
    <w:rsid w:val="00572730"/>
    <w:rsid w:val="00572D6D"/>
    <w:rsid w:val="00574C16"/>
    <w:rsid w:val="005753F5"/>
    <w:rsid w:val="00575F58"/>
    <w:rsid w:val="0057631E"/>
    <w:rsid w:val="00577662"/>
    <w:rsid w:val="0058029D"/>
    <w:rsid w:val="00582439"/>
    <w:rsid w:val="00582948"/>
    <w:rsid w:val="005853F7"/>
    <w:rsid w:val="00585BF0"/>
    <w:rsid w:val="00587DF5"/>
    <w:rsid w:val="00587DF9"/>
    <w:rsid w:val="005905AB"/>
    <w:rsid w:val="005906F6"/>
    <w:rsid w:val="00590731"/>
    <w:rsid w:val="005974B5"/>
    <w:rsid w:val="005A0C61"/>
    <w:rsid w:val="005A0D5E"/>
    <w:rsid w:val="005A2053"/>
    <w:rsid w:val="005A2955"/>
    <w:rsid w:val="005A388C"/>
    <w:rsid w:val="005A40C3"/>
    <w:rsid w:val="005A4D60"/>
    <w:rsid w:val="005A6E58"/>
    <w:rsid w:val="005A7278"/>
    <w:rsid w:val="005A73C5"/>
    <w:rsid w:val="005A7A4B"/>
    <w:rsid w:val="005B397E"/>
    <w:rsid w:val="005B3E19"/>
    <w:rsid w:val="005B409C"/>
    <w:rsid w:val="005B4240"/>
    <w:rsid w:val="005B5269"/>
    <w:rsid w:val="005B5FEE"/>
    <w:rsid w:val="005C3133"/>
    <w:rsid w:val="005C4DDB"/>
    <w:rsid w:val="005C4EF8"/>
    <w:rsid w:val="005D0759"/>
    <w:rsid w:val="005D07E2"/>
    <w:rsid w:val="005D378E"/>
    <w:rsid w:val="005D422D"/>
    <w:rsid w:val="005D46D5"/>
    <w:rsid w:val="005D4F13"/>
    <w:rsid w:val="005D6DDA"/>
    <w:rsid w:val="005D6EA3"/>
    <w:rsid w:val="005D7BB7"/>
    <w:rsid w:val="005D7F0B"/>
    <w:rsid w:val="005E0E96"/>
    <w:rsid w:val="005E14BF"/>
    <w:rsid w:val="005E3D3F"/>
    <w:rsid w:val="005E59B8"/>
    <w:rsid w:val="005E6541"/>
    <w:rsid w:val="005E73A4"/>
    <w:rsid w:val="005E7FF1"/>
    <w:rsid w:val="005F0041"/>
    <w:rsid w:val="005F0124"/>
    <w:rsid w:val="005F0A69"/>
    <w:rsid w:val="005F0F59"/>
    <w:rsid w:val="005F1E58"/>
    <w:rsid w:val="005F1E81"/>
    <w:rsid w:val="005F324A"/>
    <w:rsid w:val="005F3774"/>
    <w:rsid w:val="005F3CF5"/>
    <w:rsid w:val="005F7321"/>
    <w:rsid w:val="005F7D72"/>
    <w:rsid w:val="005F7FA3"/>
    <w:rsid w:val="006003A5"/>
    <w:rsid w:val="00602B67"/>
    <w:rsid w:val="00604362"/>
    <w:rsid w:val="00607138"/>
    <w:rsid w:val="00607631"/>
    <w:rsid w:val="00607BFC"/>
    <w:rsid w:val="0061053D"/>
    <w:rsid w:val="00610AD0"/>
    <w:rsid w:val="00611711"/>
    <w:rsid w:val="00611B45"/>
    <w:rsid w:val="00612E9A"/>
    <w:rsid w:val="00615B89"/>
    <w:rsid w:val="00617BAC"/>
    <w:rsid w:val="00620F70"/>
    <w:rsid w:val="006227C9"/>
    <w:rsid w:val="006242EA"/>
    <w:rsid w:val="00624677"/>
    <w:rsid w:val="006247AF"/>
    <w:rsid w:val="0062483A"/>
    <w:rsid w:val="006258AF"/>
    <w:rsid w:val="00630AD3"/>
    <w:rsid w:val="00631D3D"/>
    <w:rsid w:val="00633F01"/>
    <w:rsid w:val="00637B86"/>
    <w:rsid w:val="00640556"/>
    <w:rsid w:val="0064074F"/>
    <w:rsid w:val="00641037"/>
    <w:rsid w:val="006419A4"/>
    <w:rsid w:val="00641B8C"/>
    <w:rsid w:val="00641E77"/>
    <w:rsid w:val="00642146"/>
    <w:rsid w:val="00643717"/>
    <w:rsid w:val="006459DC"/>
    <w:rsid w:val="00645A39"/>
    <w:rsid w:val="00646094"/>
    <w:rsid w:val="0064725D"/>
    <w:rsid w:val="00647E7D"/>
    <w:rsid w:val="006512EA"/>
    <w:rsid w:val="00653AF9"/>
    <w:rsid w:val="00655A02"/>
    <w:rsid w:val="006576D3"/>
    <w:rsid w:val="006577AC"/>
    <w:rsid w:val="006579E4"/>
    <w:rsid w:val="00657DB2"/>
    <w:rsid w:val="00657F2C"/>
    <w:rsid w:val="006600A2"/>
    <w:rsid w:val="0066134E"/>
    <w:rsid w:val="006647B6"/>
    <w:rsid w:val="00665D87"/>
    <w:rsid w:val="00665E45"/>
    <w:rsid w:val="006665E5"/>
    <w:rsid w:val="00666B71"/>
    <w:rsid w:val="00666E1B"/>
    <w:rsid w:val="00667ECF"/>
    <w:rsid w:val="00670291"/>
    <w:rsid w:val="00670D78"/>
    <w:rsid w:val="00671C64"/>
    <w:rsid w:val="006721C7"/>
    <w:rsid w:val="00673388"/>
    <w:rsid w:val="006743EA"/>
    <w:rsid w:val="00674501"/>
    <w:rsid w:val="00674C15"/>
    <w:rsid w:val="00674F77"/>
    <w:rsid w:val="00675E67"/>
    <w:rsid w:val="0067618E"/>
    <w:rsid w:val="00677996"/>
    <w:rsid w:val="00677A16"/>
    <w:rsid w:val="00680442"/>
    <w:rsid w:val="006811E1"/>
    <w:rsid w:val="006822CC"/>
    <w:rsid w:val="006868DB"/>
    <w:rsid w:val="0069295F"/>
    <w:rsid w:val="0069576D"/>
    <w:rsid w:val="006958BD"/>
    <w:rsid w:val="00696206"/>
    <w:rsid w:val="00696338"/>
    <w:rsid w:val="0069774A"/>
    <w:rsid w:val="00697EE4"/>
    <w:rsid w:val="006A104A"/>
    <w:rsid w:val="006A41A2"/>
    <w:rsid w:val="006A4B07"/>
    <w:rsid w:val="006A4BD8"/>
    <w:rsid w:val="006A550A"/>
    <w:rsid w:val="006A596E"/>
    <w:rsid w:val="006A675C"/>
    <w:rsid w:val="006A6C82"/>
    <w:rsid w:val="006A7A43"/>
    <w:rsid w:val="006B042E"/>
    <w:rsid w:val="006B095C"/>
    <w:rsid w:val="006B104A"/>
    <w:rsid w:val="006B1838"/>
    <w:rsid w:val="006B1981"/>
    <w:rsid w:val="006B1EA6"/>
    <w:rsid w:val="006B307D"/>
    <w:rsid w:val="006B6182"/>
    <w:rsid w:val="006B6FA5"/>
    <w:rsid w:val="006B7C06"/>
    <w:rsid w:val="006C1319"/>
    <w:rsid w:val="006C1E22"/>
    <w:rsid w:val="006C3304"/>
    <w:rsid w:val="006C39F2"/>
    <w:rsid w:val="006C4221"/>
    <w:rsid w:val="006C515C"/>
    <w:rsid w:val="006D04BB"/>
    <w:rsid w:val="006D2109"/>
    <w:rsid w:val="006D3171"/>
    <w:rsid w:val="006D3279"/>
    <w:rsid w:val="006D383C"/>
    <w:rsid w:val="006D3EB2"/>
    <w:rsid w:val="006D4858"/>
    <w:rsid w:val="006D5C54"/>
    <w:rsid w:val="006D62D5"/>
    <w:rsid w:val="006D752B"/>
    <w:rsid w:val="006E133B"/>
    <w:rsid w:val="006E3269"/>
    <w:rsid w:val="006E4444"/>
    <w:rsid w:val="006E47D7"/>
    <w:rsid w:val="006E5A64"/>
    <w:rsid w:val="006E5A6B"/>
    <w:rsid w:val="006E6276"/>
    <w:rsid w:val="006E6FBC"/>
    <w:rsid w:val="006E75A5"/>
    <w:rsid w:val="006F36AF"/>
    <w:rsid w:val="006F4AE3"/>
    <w:rsid w:val="006F5AAB"/>
    <w:rsid w:val="006F6E12"/>
    <w:rsid w:val="006F7227"/>
    <w:rsid w:val="00700001"/>
    <w:rsid w:val="00701C01"/>
    <w:rsid w:val="007022F1"/>
    <w:rsid w:val="00702FF9"/>
    <w:rsid w:val="00703FD7"/>
    <w:rsid w:val="00704343"/>
    <w:rsid w:val="0070576F"/>
    <w:rsid w:val="00705884"/>
    <w:rsid w:val="00705D29"/>
    <w:rsid w:val="007107BB"/>
    <w:rsid w:val="0071148E"/>
    <w:rsid w:val="00713099"/>
    <w:rsid w:val="0071698E"/>
    <w:rsid w:val="007172AD"/>
    <w:rsid w:val="007219A2"/>
    <w:rsid w:val="00721EF7"/>
    <w:rsid w:val="00721FF2"/>
    <w:rsid w:val="0072357C"/>
    <w:rsid w:val="00723816"/>
    <w:rsid w:val="007244EA"/>
    <w:rsid w:val="00724875"/>
    <w:rsid w:val="00724923"/>
    <w:rsid w:val="00726AD8"/>
    <w:rsid w:val="00731969"/>
    <w:rsid w:val="007334BB"/>
    <w:rsid w:val="0073380D"/>
    <w:rsid w:val="007338B3"/>
    <w:rsid w:val="007342FD"/>
    <w:rsid w:val="0073432C"/>
    <w:rsid w:val="007355CB"/>
    <w:rsid w:val="0073614D"/>
    <w:rsid w:val="0073686A"/>
    <w:rsid w:val="00737018"/>
    <w:rsid w:val="00740353"/>
    <w:rsid w:val="00741315"/>
    <w:rsid w:val="007441B1"/>
    <w:rsid w:val="007445CB"/>
    <w:rsid w:val="007455AB"/>
    <w:rsid w:val="00745F89"/>
    <w:rsid w:val="00746DE9"/>
    <w:rsid w:val="00747AF2"/>
    <w:rsid w:val="007507C2"/>
    <w:rsid w:val="0075193F"/>
    <w:rsid w:val="00756A9D"/>
    <w:rsid w:val="00757078"/>
    <w:rsid w:val="00757133"/>
    <w:rsid w:val="00757D28"/>
    <w:rsid w:val="00760E75"/>
    <w:rsid w:val="007615A3"/>
    <w:rsid w:val="007616DC"/>
    <w:rsid w:val="00762948"/>
    <w:rsid w:val="00762DA5"/>
    <w:rsid w:val="007634C1"/>
    <w:rsid w:val="00764BD9"/>
    <w:rsid w:val="00765475"/>
    <w:rsid w:val="00766023"/>
    <w:rsid w:val="00772949"/>
    <w:rsid w:val="0077369C"/>
    <w:rsid w:val="0077413C"/>
    <w:rsid w:val="00774BD9"/>
    <w:rsid w:val="00776C11"/>
    <w:rsid w:val="00777DF6"/>
    <w:rsid w:val="00782118"/>
    <w:rsid w:val="007822EF"/>
    <w:rsid w:val="00782ECB"/>
    <w:rsid w:val="00783103"/>
    <w:rsid w:val="007849D9"/>
    <w:rsid w:val="00785D82"/>
    <w:rsid w:val="00786587"/>
    <w:rsid w:val="00786D2F"/>
    <w:rsid w:val="0079036B"/>
    <w:rsid w:val="00791108"/>
    <w:rsid w:val="00791276"/>
    <w:rsid w:val="00793433"/>
    <w:rsid w:val="00793EEE"/>
    <w:rsid w:val="00794CC3"/>
    <w:rsid w:val="00795DCB"/>
    <w:rsid w:val="007A0736"/>
    <w:rsid w:val="007A0AF5"/>
    <w:rsid w:val="007A0B7C"/>
    <w:rsid w:val="007A0FCA"/>
    <w:rsid w:val="007A3D93"/>
    <w:rsid w:val="007B1208"/>
    <w:rsid w:val="007B3FBB"/>
    <w:rsid w:val="007B4240"/>
    <w:rsid w:val="007B59E3"/>
    <w:rsid w:val="007C1876"/>
    <w:rsid w:val="007C1B9C"/>
    <w:rsid w:val="007C2581"/>
    <w:rsid w:val="007C401B"/>
    <w:rsid w:val="007C4816"/>
    <w:rsid w:val="007C5284"/>
    <w:rsid w:val="007C6183"/>
    <w:rsid w:val="007C64EC"/>
    <w:rsid w:val="007C6C77"/>
    <w:rsid w:val="007C6F73"/>
    <w:rsid w:val="007C758A"/>
    <w:rsid w:val="007D0332"/>
    <w:rsid w:val="007D2F23"/>
    <w:rsid w:val="007D31C2"/>
    <w:rsid w:val="007E0E2C"/>
    <w:rsid w:val="007E19FC"/>
    <w:rsid w:val="007E2162"/>
    <w:rsid w:val="007E21FD"/>
    <w:rsid w:val="007E3C73"/>
    <w:rsid w:val="007E45FD"/>
    <w:rsid w:val="007F012E"/>
    <w:rsid w:val="007F1623"/>
    <w:rsid w:val="007F27D0"/>
    <w:rsid w:val="007F5958"/>
    <w:rsid w:val="007F791A"/>
    <w:rsid w:val="008003AD"/>
    <w:rsid w:val="00801166"/>
    <w:rsid w:val="00801B30"/>
    <w:rsid w:val="00803138"/>
    <w:rsid w:val="0080361D"/>
    <w:rsid w:val="00804E4F"/>
    <w:rsid w:val="00805131"/>
    <w:rsid w:val="008069B7"/>
    <w:rsid w:val="00807CD0"/>
    <w:rsid w:val="0081165E"/>
    <w:rsid w:val="008117CC"/>
    <w:rsid w:val="00813AC0"/>
    <w:rsid w:val="00814159"/>
    <w:rsid w:val="00820A4A"/>
    <w:rsid w:val="00820A5E"/>
    <w:rsid w:val="00820AF6"/>
    <w:rsid w:val="00821D28"/>
    <w:rsid w:val="00822B54"/>
    <w:rsid w:val="00824679"/>
    <w:rsid w:val="0082510B"/>
    <w:rsid w:val="008256F1"/>
    <w:rsid w:val="00825700"/>
    <w:rsid w:val="00826975"/>
    <w:rsid w:val="00827725"/>
    <w:rsid w:val="0083041C"/>
    <w:rsid w:val="0083043F"/>
    <w:rsid w:val="00831394"/>
    <w:rsid w:val="008326B8"/>
    <w:rsid w:val="008327AE"/>
    <w:rsid w:val="0083460F"/>
    <w:rsid w:val="00834C9C"/>
    <w:rsid w:val="00835210"/>
    <w:rsid w:val="00836764"/>
    <w:rsid w:val="008406D0"/>
    <w:rsid w:val="00840CDC"/>
    <w:rsid w:val="00842142"/>
    <w:rsid w:val="008446FC"/>
    <w:rsid w:val="00845C2C"/>
    <w:rsid w:val="0084638D"/>
    <w:rsid w:val="00846C88"/>
    <w:rsid w:val="00846E2F"/>
    <w:rsid w:val="00846F31"/>
    <w:rsid w:val="008522A8"/>
    <w:rsid w:val="00852DAA"/>
    <w:rsid w:val="00854172"/>
    <w:rsid w:val="0085545A"/>
    <w:rsid w:val="00857C71"/>
    <w:rsid w:val="008635EF"/>
    <w:rsid w:val="00863F7E"/>
    <w:rsid w:val="008644D6"/>
    <w:rsid w:val="00865A15"/>
    <w:rsid w:val="00865CA4"/>
    <w:rsid w:val="0087121F"/>
    <w:rsid w:val="00874C86"/>
    <w:rsid w:val="00874E5E"/>
    <w:rsid w:val="00875588"/>
    <w:rsid w:val="00875F56"/>
    <w:rsid w:val="008761A1"/>
    <w:rsid w:val="00877EF3"/>
    <w:rsid w:val="008809DB"/>
    <w:rsid w:val="008821F4"/>
    <w:rsid w:val="00883CDF"/>
    <w:rsid w:val="00883CFA"/>
    <w:rsid w:val="00884C52"/>
    <w:rsid w:val="00885C79"/>
    <w:rsid w:val="00885F4F"/>
    <w:rsid w:val="00886BE2"/>
    <w:rsid w:val="008904BE"/>
    <w:rsid w:val="00890F09"/>
    <w:rsid w:val="0089151D"/>
    <w:rsid w:val="00891AC2"/>
    <w:rsid w:val="00892189"/>
    <w:rsid w:val="008936CD"/>
    <w:rsid w:val="00893ACB"/>
    <w:rsid w:val="00895C26"/>
    <w:rsid w:val="00896A61"/>
    <w:rsid w:val="00897419"/>
    <w:rsid w:val="008A0578"/>
    <w:rsid w:val="008A11B7"/>
    <w:rsid w:val="008A11F2"/>
    <w:rsid w:val="008A1242"/>
    <w:rsid w:val="008A17DA"/>
    <w:rsid w:val="008A69A6"/>
    <w:rsid w:val="008A6BC6"/>
    <w:rsid w:val="008A7F9E"/>
    <w:rsid w:val="008B648A"/>
    <w:rsid w:val="008B660A"/>
    <w:rsid w:val="008C12BD"/>
    <w:rsid w:val="008C2387"/>
    <w:rsid w:val="008D0FFC"/>
    <w:rsid w:val="008D123A"/>
    <w:rsid w:val="008D19FD"/>
    <w:rsid w:val="008D247B"/>
    <w:rsid w:val="008D2C2B"/>
    <w:rsid w:val="008D3054"/>
    <w:rsid w:val="008D6098"/>
    <w:rsid w:val="008E1095"/>
    <w:rsid w:val="008E1971"/>
    <w:rsid w:val="008E197F"/>
    <w:rsid w:val="008E19F6"/>
    <w:rsid w:val="008E3471"/>
    <w:rsid w:val="008E46CC"/>
    <w:rsid w:val="008E5422"/>
    <w:rsid w:val="008E5670"/>
    <w:rsid w:val="008E5703"/>
    <w:rsid w:val="008F1882"/>
    <w:rsid w:val="008F1D46"/>
    <w:rsid w:val="008F3422"/>
    <w:rsid w:val="008F3514"/>
    <w:rsid w:val="008F3B36"/>
    <w:rsid w:val="00900034"/>
    <w:rsid w:val="0090103F"/>
    <w:rsid w:val="00902119"/>
    <w:rsid w:val="00902129"/>
    <w:rsid w:val="009034FB"/>
    <w:rsid w:val="0090449C"/>
    <w:rsid w:val="00904786"/>
    <w:rsid w:val="00904FE3"/>
    <w:rsid w:val="00905819"/>
    <w:rsid w:val="00905B26"/>
    <w:rsid w:val="00906D54"/>
    <w:rsid w:val="00907203"/>
    <w:rsid w:val="00907437"/>
    <w:rsid w:val="009076D1"/>
    <w:rsid w:val="00907932"/>
    <w:rsid w:val="0091030A"/>
    <w:rsid w:val="00910A60"/>
    <w:rsid w:val="00911B73"/>
    <w:rsid w:val="009122D1"/>
    <w:rsid w:val="009129DA"/>
    <w:rsid w:val="00913834"/>
    <w:rsid w:val="00913DB8"/>
    <w:rsid w:val="0091446B"/>
    <w:rsid w:val="00915B83"/>
    <w:rsid w:val="0092261A"/>
    <w:rsid w:val="0092294C"/>
    <w:rsid w:val="00922CA8"/>
    <w:rsid w:val="009253F7"/>
    <w:rsid w:val="00932318"/>
    <w:rsid w:val="00933D58"/>
    <w:rsid w:val="009346A6"/>
    <w:rsid w:val="009346F7"/>
    <w:rsid w:val="009354C9"/>
    <w:rsid w:val="00937D08"/>
    <w:rsid w:val="00940ED5"/>
    <w:rsid w:val="009434D8"/>
    <w:rsid w:val="00945923"/>
    <w:rsid w:val="00950053"/>
    <w:rsid w:val="00950AA9"/>
    <w:rsid w:val="00950D4D"/>
    <w:rsid w:val="009521CD"/>
    <w:rsid w:val="009526D4"/>
    <w:rsid w:val="00952ACB"/>
    <w:rsid w:val="0095524F"/>
    <w:rsid w:val="00957DE1"/>
    <w:rsid w:val="0096000F"/>
    <w:rsid w:val="009602A9"/>
    <w:rsid w:val="00960B3D"/>
    <w:rsid w:val="00963B0A"/>
    <w:rsid w:val="009640D0"/>
    <w:rsid w:val="00966673"/>
    <w:rsid w:val="00966B01"/>
    <w:rsid w:val="00966E5E"/>
    <w:rsid w:val="0096709F"/>
    <w:rsid w:val="0096746E"/>
    <w:rsid w:val="00970411"/>
    <w:rsid w:val="00970E23"/>
    <w:rsid w:val="00971669"/>
    <w:rsid w:val="009718D3"/>
    <w:rsid w:val="00971BD8"/>
    <w:rsid w:val="00973C55"/>
    <w:rsid w:val="00974A1A"/>
    <w:rsid w:val="00976FA6"/>
    <w:rsid w:val="00976FB0"/>
    <w:rsid w:val="009774EE"/>
    <w:rsid w:val="009778AF"/>
    <w:rsid w:val="00980336"/>
    <w:rsid w:val="009828FE"/>
    <w:rsid w:val="00983944"/>
    <w:rsid w:val="00985DFE"/>
    <w:rsid w:val="00985F5D"/>
    <w:rsid w:val="009867A2"/>
    <w:rsid w:val="00987925"/>
    <w:rsid w:val="00987A9E"/>
    <w:rsid w:val="009905D4"/>
    <w:rsid w:val="009906BD"/>
    <w:rsid w:val="00990706"/>
    <w:rsid w:val="00991478"/>
    <w:rsid w:val="00991784"/>
    <w:rsid w:val="009927EC"/>
    <w:rsid w:val="009932E8"/>
    <w:rsid w:val="00994E68"/>
    <w:rsid w:val="009952AC"/>
    <w:rsid w:val="0099531E"/>
    <w:rsid w:val="00997259"/>
    <w:rsid w:val="009A0523"/>
    <w:rsid w:val="009A0B39"/>
    <w:rsid w:val="009A232E"/>
    <w:rsid w:val="009A3D78"/>
    <w:rsid w:val="009A4980"/>
    <w:rsid w:val="009A6627"/>
    <w:rsid w:val="009B0B1B"/>
    <w:rsid w:val="009B3D46"/>
    <w:rsid w:val="009B3DD3"/>
    <w:rsid w:val="009B4121"/>
    <w:rsid w:val="009B4CB4"/>
    <w:rsid w:val="009B4E01"/>
    <w:rsid w:val="009B5835"/>
    <w:rsid w:val="009B7767"/>
    <w:rsid w:val="009C0307"/>
    <w:rsid w:val="009C0630"/>
    <w:rsid w:val="009C0F38"/>
    <w:rsid w:val="009C21F6"/>
    <w:rsid w:val="009C34AD"/>
    <w:rsid w:val="009C46D3"/>
    <w:rsid w:val="009C67BC"/>
    <w:rsid w:val="009C6CBD"/>
    <w:rsid w:val="009C6E4D"/>
    <w:rsid w:val="009C744D"/>
    <w:rsid w:val="009D0218"/>
    <w:rsid w:val="009D0896"/>
    <w:rsid w:val="009D0E2F"/>
    <w:rsid w:val="009D18E7"/>
    <w:rsid w:val="009D1F1E"/>
    <w:rsid w:val="009D307B"/>
    <w:rsid w:val="009D4602"/>
    <w:rsid w:val="009D4B54"/>
    <w:rsid w:val="009D54B5"/>
    <w:rsid w:val="009D618B"/>
    <w:rsid w:val="009D6D31"/>
    <w:rsid w:val="009D6ECA"/>
    <w:rsid w:val="009D7D73"/>
    <w:rsid w:val="009E12AB"/>
    <w:rsid w:val="009E136E"/>
    <w:rsid w:val="009E44E5"/>
    <w:rsid w:val="009E5614"/>
    <w:rsid w:val="009E5D76"/>
    <w:rsid w:val="009E7C3A"/>
    <w:rsid w:val="009F0BE5"/>
    <w:rsid w:val="009F1143"/>
    <w:rsid w:val="009F1260"/>
    <w:rsid w:val="009F2259"/>
    <w:rsid w:val="009F3DAA"/>
    <w:rsid w:val="009F5306"/>
    <w:rsid w:val="009F531A"/>
    <w:rsid w:val="009F597B"/>
    <w:rsid w:val="009F65FF"/>
    <w:rsid w:val="009F7505"/>
    <w:rsid w:val="00A00544"/>
    <w:rsid w:val="00A009C4"/>
    <w:rsid w:val="00A00ABC"/>
    <w:rsid w:val="00A01EAB"/>
    <w:rsid w:val="00A042C5"/>
    <w:rsid w:val="00A046AC"/>
    <w:rsid w:val="00A057B6"/>
    <w:rsid w:val="00A05B6F"/>
    <w:rsid w:val="00A065CE"/>
    <w:rsid w:val="00A06B78"/>
    <w:rsid w:val="00A06E13"/>
    <w:rsid w:val="00A078F3"/>
    <w:rsid w:val="00A104E4"/>
    <w:rsid w:val="00A10D11"/>
    <w:rsid w:val="00A1240D"/>
    <w:rsid w:val="00A129EC"/>
    <w:rsid w:val="00A12E54"/>
    <w:rsid w:val="00A156AB"/>
    <w:rsid w:val="00A15780"/>
    <w:rsid w:val="00A24721"/>
    <w:rsid w:val="00A25742"/>
    <w:rsid w:val="00A26C84"/>
    <w:rsid w:val="00A270A9"/>
    <w:rsid w:val="00A27FEC"/>
    <w:rsid w:val="00A30BAE"/>
    <w:rsid w:val="00A31CED"/>
    <w:rsid w:val="00A31E86"/>
    <w:rsid w:val="00A32F63"/>
    <w:rsid w:val="00A340DE"/>
    <w:rsid w:val="00A34492"/>
    <w:rsid w:val="00A35292"/>
    <w:rsid w:val="00A35817"/>
    <w:rsid w:val="00A36A68"/>
    <w:rsid w:val="00A3737B"/>
    <w:rsid w:val="00A410C1"/>
    <w:rsid w:val="00A412D5"/>
    <w:rsid w:val="00A41804"/>
    <w:rsid w:val="00A43A5F"/>
    <w:rsid w:val="00A44954"/>
    <w:rsid w:val="00A451C9"/>
    <w:rsid w:val="00A46B87"/>
    <w:rsid w:val="00A505D1"/>
    <w:rsid w:val="00A50B5B"/>
    <w:rsid w:val="00A52F07"/>
    <w:rsid w:val="00A54005"/>
    <w:rsid w:val="00A574CE"/>
    <w:rsid w:val="00A57DD1"/>
    <w:rsid w:val="00A607E6"/>
    <w:rsid w:val="00A6082A"/>
    <w:rsid w:val="00A60FCA"/>
    <w:rsid w:val="00A619EF"/>
    <w:rsid w:val="00A62246"/>
    <w:rsid w:val="00A62546"/>
    <w:rsid w:val="00A62AEA"/>
    <w:rsid w:val="00A62DE2"/>
    <w:rsid w:val="00A651F5"/>
    <w:rsid w:val="00A6611B"/>
    <w:rsid w:val="00A67537"/>
    <w:rsid w:val="00A67EC0"/>
    <w:rsid w:val="00A71CE9"/>
    <w:rsid w:val="00A71D3F"/>
    <w:rsid w:val="00A72CCB"/>
    <w:rsid w:val="00A73C77"/>
    <w:rsid w:val="00A7527E"/>
    <w:rsid w:val="00A752D8"/>
    <w:rsid w:val="00A76237"/>
    <w:rsid w:val="00A76AE5"/>
    <w:rsid w:val="00A77509"/>
    <w:rsid w:val="00A77D64"/>
    <w:rsid w:val="00A8456E"/>
    <w:rsid w:val="00A8608E"/>
    <w:rsid w:val="00A8747B"/>
    <w:rsid w:val="00A87D0C"/>
    <w:rsid w:val="00A913BA"/>
    <w:rsid w:val="00A91D61"/>
    <w:rsid w:val="00A924F0"/>
    <w:rsid w:val="00A93E8A"/>
    <w:rsid w:val="00A942ED"/>
    <w:rsid w:val="00A952F7"/>
    <w:rsid w:val="00A95676"/>
    <w:rsid w:val="00A95C1C"/>
    <w:rsid w:val="00A961F8"/>
    <w:rsid w:val="00A97B5B"/>
    <w:rsid w:val="00A97BF2"/>
    <w:rsid w:val="00AA133E"/>
    <w:rsid w:val="00AA1BC0"/>
    <w:rsid w:val="00AA25BE"/>
    <w:rsid w:val="00AA43B7"/>
    <w:rsid w:val="00AA4B5C"/>
    <w:rsid w:val="00AA57C7"/>
    <w:rsid w:val="00AA6093"/>
    <w:rsid w:val="00AB1AEF"/>
    <w:rsid w:val="00AB1CCD"/>
    <w:rsid w:val="00AB1F56"/>
    <w:rsid w:val="00AB28F7"/>
    <w:rsid w:val="00AB35FF"/>
    <w:rsid w:val="00AB4B54"/>
    <w:rsid w:val="00AB60BE"/>
    <w:rsid w:val="00AB731C"/>
    <w:rsid w:val="00AC28EA"/>
    <w:rsid w:val="00AC2C0C"/>
    <w:rsid w:val="00AC43C2"/>
    <w:rsid w:val="00AC6096"/>
    <w:rsid w:val="00AC6996"/>
    <w:rsid w:val="00AC75B4"/>
    <w:rsid w:val="00AD0424"/>
    <w:rsid w:val="00AD1D5B"/>
    <w:rsid w:val="00AD2080"/>
    <w:rsid w:val="00AD309E"/>
    <w:rsid w:val="00AD3611"/>
    <w:rsid w:val="00AD3E23"/>
    <w:rsid w:val="00AD40A2"/>
    <w:rsid w:val="00AD44FD"/>
    <w:rsid w:val="00AD5C73"/>
    <w:rsid w:val="00AD5DAB"/>
    <w:rsid w:val="00AD6CE1"/>
    <w:rsid w:val="00AD765F"/>
    <w:rsid w:val="00AD7740"/>
    <w:rsid w:val="00AE050A"/>
    <w:rsid w:val="00AE05E2"/>
    <w:rsid w:val="00AE074C"/>
    <w:rsid w:val="00AE0BAF"/>
    <w:rsid w:val="00AE1899"/>
    <w:rsid w:val="00AE1C38"/>
    <w:rsid w:val="00AE4145"/>
    <w:rsid w:val="00AE41C9"/>
    <w:rsid w:val="00AE474A"/>
    <w:rsid w:val="00AE4D78"/>
    <w:rsid w:val="00AE51BA"/>
    <w:rsid w:val="00AE53F0"/>
    <w:rsid w:val="00AE5FAC"/>
    <w:rsid w:val="00AE7504"/>
    <w:rsid w:val="00AE75AC"/>
    <w:rsid w:val="00AE7DAC"/>
    <w:rsid w:val="00AF0F2B"/>
    <w:rsid w:val="00AF1538"/>
    <w:rsid w:val="00AF2980"/>
    <w:rsid w:val="00AF4176"/>
    <w:rsid w:val="00AF427A"/>
    <w:rsid w:val="00AF4394"/>
    <w:rsid w:val="00AF497C"/>
    <w:rsid w:val="00AF4F4B"/>
    <w:rsid w:val="00AF5935"/>
    <w:rsid w:val="00AF6148"/>
    <w:rsid w:val="00AF6161"/>
    <w:rsid w:val="00AF66C4"/>
    <w:rsid w:val="00B00437"/>
    <w:rsid w:val="00B004CD"/>
    <w:rsid w:val="00B006E7"/>
    <w:rsid w:val="00B006F1"/>
    <w:rsid w:val="00B00A15"/>
    <w:rsid w:val="00B02BF4"/>
    <w:rsid w:val="00B04203"/>
    <w:rsid w:val="00B042D1"/>
    <w:rsid w:val="00B05370"/>
    <w:rsid w:val="00B060D4"/>
    <w:rsid w:val="00B0689F"/>
    <w:rsid w:val="00B069AE"/>
    <w:rsid w:val="00B07750"/>
    <w:rsid w:val="00B124A2"/>
    <w:rsid w:val="00B138CF"/>
    <w:rsid w:val="00B1521D"/>
    <w:rsid w:val="00B157CF"/>
    <w:rsid w:val="00B15D53"/>
    <w:rsid w:val="00B15F54"/>
    <w:rsid w:val="00B1647C"/>
    <w:rsid w:val="00B16957"/>
    <w:rsid w:val="00B1742E"/>
    <w:rsid w:val="00B20702"/>
    <w:rsid w:val="00B20B81"/>
    <w:rsid w:val="00B22BC0"/>
    <w:rsid w:val="00B235A7"/>
    <w:rsid w:val="00B2499C"/>
    <w:rsid w:val="00B24A5E"/>
    <w:rsid w:val="00B24B07"/>
    <w:rsid w:val="00B24D06"/>
    <w:rsid w:val="00B25136"/>
    <w:rsid w:val="00B25E77"/>
    <w:rsid w:val="00B26248"/>
    <w:rsid w:val="00B303FA"/>
    <w:rsid w:val="00B30E87"/>
    <w:rsid w:val="00B319C5"/>
    <w:rsid w:val="00B31CD4"/>
    <w:rsid w:val="00B3209C"/>
    <w:rsid w:val="00B33866"/>
    <w:rsid w:val="00B3744C"/>
    <w:rsid w:val="00B37614"/>
    <w:rsid w:val="00B40709"/>
    <w:rsid w:val="00B41185"/>
    <w:rsid w:val="00B41C61"/>
    <w:rsid w:val="00B420A4"/>
    <w:rsid w:val="00B44157"/>
    <w:rsid w:val="00B44430"/>
    <w:rsid w:val="00B44F81"/>
    <w:rsid w:val="00B45156"/>
    <w:rsid w:val="00B45BD6"/>
    <w:rsid w:val="00B476DC"/>
    <w:rsid w:val="00B47743"/>
    <w:rsid w:val="00B47B49"/>
    <w:rsid w:val="00B51A4B"/>
    <w:rsid w:val="00B520F8"/>
    <w:rsid w:val="00B52E18"/>
    <w:rsid w:val="00B53F33"/>
    <w:rsid w:val="00B53F7A"/>
    <w:rsid w:val="00B547D2"/>
    <w:rsid w:val="00B565B6"/>
    <w:rsid w:val="00B61193"/>
    <w:rsid w:val="00B63937"/>
    <w:rsid w:val="00B63D13"/>
    <w:rsid w:val="00B64FC0"/>
    <w:rsid w:val="00B6565E"/>
    <w:rsid w:val="00B659AF"/>
    <w:rsid w:val="00B6601A"/>
    <w:rsid w:val="00B66E44"/>
    <w:rsid w:val="00B70CD5"/>
    <w:rsid w:val="00B71602"/>
    <w:rsid w:val="00B7335D"/>
    <w:rsid w:val="00B738B7"/>
    <w:rsid w:val="00B76B22"/>
    <w:rsid w:val="00B77017"/>
    <w:rsid w:val="00B82C09"/>
    <w:rsid w:val="00B842C5"/>
    <w:rsid w:val="00B854BD"/>
    <w:rsid w:val="00B8790C"/>
    <w:rsid w:val="00B87BA9"/>
    <w:rsid w:val="00B91A82"/>
    <w:rsid w:val="00B9256A"/>
    <w:rsid w:val="00B92D51"/>
    <w:rsid w:val="00B93101"/>
    <w:rsid w:val="00B939E5"/>
    <w:rsid w:val="00B9451A"/>
    <w:rsid w:val="00B96D0B"/>
    <w:rsid w:val="00B9727D"/>
    <w:rsid w:val="00B97699"/>
    <w:rsid w:val="00BA2764"/>
    <w:rsid w:val="00BA2C19"/>
    <w:rsid w:val="00BA3284"/>
    <w:rsid w:val="00BA3756"/>
    <w:rsid w:val="00BA3B32"/>
    <w:rsid w:val="00BA3E9E"/>
    <w:rsid w:val="00BA7879"/>
    <w:rsid w:val="00BB04E3"/>
    <w:rsid w:val="00BB16A5"/>
    <w:rsid w:val="00BB1C2A"/>
    <w:rsid w:val="00BB219D"/>
    <w:rsid w:val="00BB4215"/>
    <w:rsid w:val="00BB4521"/>
    <w:rsid w:val="00BB4A53"/>
    <w:rsid w:val="00BB57ED"/>
    <w:rsid w:val="00BB6DA2"/>
    <w:rsid w:val="00BB6FC5"/>
    <w:rsid w:val="00BB74C4"/>
    <w:rsid w:val="00BC10EF"/>
    <w:rsid w:val="00BC1C0C"/>
    <w:rsid w:val="00BC270E"/>
    <w:rsid w:val="00BC28CE"/>
    <w:rsid w:val="00BC3286"/>
    <w:rsid w:val="00BC3A69"/>
    <w:rsid w:val="00BC4304"/>
    <w:rsid w:val="00BC4FE3"/>
    <w:rsid w:val="00BC596B"/>
    <w:rsid w:val="00BC7FF9"/>
    <w:rsid w:val="00BD1B29"/>
    <w:rsid w:val="00BD2159"/>
    <w:rsid w:val="00BD2BF5"/>
    <w:rsid w:val="00BD35AB"/>
    <w:rsid w:val="00BD527B"/>
    <w:rsid w:val="00BD58F7"/>
    <w:rsid w:val="00BD673F"/>
    <w:rsid w:val="00BD795C"/>
    <w:rsid w:val="00BE05F5"/>
    <w:rsid w:val="00BE621E"/>
    <w:rsid w:val="00BE7412"/>
    <w:rsid w:val="00BE7B8F"/>
    <w:rsid w:val="00BF1A62"/>
    <w:rsid w:val="00BF1FFD"/>
    <w:rsid w:val="00BF584D"/>
    <w:rsid w:val="00BF7B1B"/>
    <w:rsid w:val="00C00B8A"/>
    <w:rsid w:val="00C02606"/>
    <w:rsid w:val="00C03336"/>
    <w:rsid w:val="00C033A6"/>
    <w:rsid w:val="00C0413F"/>
    <w:rsid w:val="00C04FD3"/>
    <w:rsid w:val="00C05A28"/>
    <w:rsid w:val="00C06452"/>
    <w:rsid w:val="00C07B43"/>
    <w:rsid w:val="00C10741"/>
    <w:rsid w:val="00C11822"/>
    <w:rsid w:val="00C11D50"/>
    <w:rsid w:val="00C129D8"/>
    <w:rsid w:val="00C13354"/>
    <w:rsid w:val="00C13A9A"/>
    <w:rsid w:val="00C1459F"/>
    <w:rsid w:val="00C154CE"/>
    <w:rsid w:val="00C155C6"/>
    <w:rsid w:val="00C15752"/>
    <w:rsid w:val="00C16D42"/>
    <w:rsid w:val="00C20326"/>
    <w:rsid w:val="00C206B0"/>
    <w:rsid w:val="00C23E0C"/>
    <w:rsid w:val="00C23FE6"/>
    <w:rsid w:val="00C251B4"/>
    <w:rsid w:val="00C25204"/>
    <w:rsid w:val="00C25BE6"/>
    <w:rsid w:val="00C32536"/>
    <w:rsid w:val="00C36E3F"/>
    <w:rsid w:val="00C37121"/>
    <w:rsid w:val="00C404EE"/>
    <w:rsid w:val="00C41C8C"/>
    <w:rsid w:val="00C435AD"/>
    <w:rsid w:val="00C44EAF"/>
    <w:rsid w:val="00C4575F"/>
    <w:rsid w:val="00C4749A"/>
    <w:rsid w:val="00C47C87"/>
    <w:rsid w:val="00C515F1"/>
    <w:rsid w:val="00C51BE0"/>
    <w:rsid w:val="00C52569"/>
    <w:rsid w:val="00C526DD"/>
    <w:rsid w:val="00C54877"/>
    <w:rsid w:val="00C5510C"/>
    <w:rsid w:val="00C565CD"/>
    <w:rsid w:val="00C5664A"/>
    <w:rsid w:val="00C57004"/>
    <w:rsid w:val="00C61209"/>
    <w:rsid w:val="00C6172A"/>
    <w:rsid w:val="00C62269"/>
    <w:rsid w:val="00C64728"/>
    <w:rsid w:val="00C6487A"/>
    <w:rsid w:val="00C648BD"/>
    <w:rsid w:val="00C6685A"/>
    <w:rsid w:val="00C67554"/>
    <w:rsid w:val="00C6769F"/>
    <w:rsid w:val="00C710AD"/>
    <w:rsid w:val="00C728B8"/>
    <w:rsid w:val="00C73240"/>
    <w:rsid w:val="00C737C6"/>
    <w:rsid w:val="00C74B0B"/>
    <w:rsid w:val="00C7533A"/>
    <w:rsid w:val="00C7541E"/>
    <w:rsid w:val="00C76902"/>
    <w:rsid w:val="00C76951"/>
    <w:rsid w:val="00C82B87"/>
    <w:rsid w:val="00C82ED3"/>
    <w:rsid w:val="00C833A1"/>
    <w:rsid w:val="00C83CF0"/>
    <w:rsid w:val="00C86449"/>
    <w:rsid w:val="00C86CBF"/>
    <w:rsid w:val="00C90897"/>
    <w:rsid w:val="00C90C97"/>
    <w:rsid w:val="00C914F5"/>
    <w:rsid w:val="00C9188B"/>
    <w:rsid w:val="00C94D18"/>
    <w:rsid w:val="00C954BC"/>
    <w:rsid w:val="00C95DC9"/>
    <w:rsid w:val="00CA0008"/>
    <w:rsid w:val="00CA0797"/>
    <w:rsid w:val="00CA0858"/>
    <w:rsid w:val="00CA0B75"/>
    <w:rsid w:val="00CA0BEB"/>
    <w:rsid w:val="00CA2442"/>
    <w:rsid w:val="00CA2B27"/>
    <w:rsid w:val="00CB2339"/>
    <w:rsid w:val="00CB4D73"/>
    <w:rsid w:val="00CB54C6"/>
    <w:rsid w:val="00CB646D"/>
    <w:rsid w:val="00CB7255"/>
    <w:rsid w:val="00CB74FB"/>
    <w:rsid w:val="00CC01C6"/>
    <w:rsid w:val="00CC1832"/>
    <w:rsid w:val="00CC1A93"/>
    <w:rsid w:val="00CC1AE0"/>
    <w:rsid w:val="00CC2CF3"/>
    <w:rsid w:val="00CC3816"/>
    <w:rsid w:val="00CC4250"/>
    <w:rsid w:val="00CC5D35"/>
    <w:rsid w:val="00CC7E98"/>
    <w:rsid w:val="00CD10AE"/>
    <w:rsid w:val="00CD146A"/>
    <w:rsid w:val="00CD1D85"/>
    <w:rsid w:val="00CD22C2"/>
    <w:rsid w:val="00CD474A"/>
    <w:rsid w:val="00CD48F5"/>
    <w:rsid w:val="00CD50C8"/>
    <w:rsid w:val="00CD6205"/>
    <w:rsid w:val="00CD7C93"/>
    <w:rsid w:val="00CD7D38"/>
    <w:rsid w:val="00CE0495"/>
    <w:rsid w:val="00CE1C89"/>
    <w:rsid w:val="00CE203A"/>
    <w:rsid w:val="00CE2058"/>
    <w:rsid w:val="00CE293B"/>
    <w:rsid w:val="00CE3681"/>
    <w:rsid w:val="00CE419E"/>
    <w:rsid w:val="00CE4840"/>
    <w:rsid w:val="00CE488A"/>
    <w:rsid w:val="00CE5E53"/>
    <w:rsid w:val="00CE6C7A"/>
    <w:rsid w:val="00CF078E"/>
    <w:rsid w:val="00CF0FB1"/>
    <w:rsid w:val="00CF11DC"/>
    <w:rsid w:val="00CF18C0"/>
    <w:rsid w:val="00CF1A52"/>
    <w:rsid w:val="00CF2132"/>
    <w:rsid w:val="00CF23D3"/>
    <w:rsid w:val="00CF2856"/>
    <w:rsid w:val="00CF41D2"/>
    <w:rsid w:val="00CF54DF"/>
    <w:rsid w:val="00CF55E2"/>
    <w:rsid w:val="00CF67AE"/>
    <w:rsid w:val="00CF68F4"/>
    <w:rsid w:val="00CF7403"/>
    <w:rsid w:val="00D005FA"/>
    <w:rsid w:val="00D02AA1"/>
    <w:rsid w:val="00D07609"/>
    <w:rsid w:val="00D10F6B"/>
    <w:rsid w:val="00D14ACF"/>
    <w:rsid w:val="00D15146"/>
    <w:rsid w:val="00D16AE5"/>
    <w:rsid w:val="00D17FF7"/>
    <w:rsid w:val="00D20AB6"/>
    <w:rsid w:val="00D23D4D"/>
    <w:rsid w:val="00D24B4D"/>
    <w:rsid w:val="00D2542B"/>
    <w:rsid w:val="00D2671F"/>
    <w:rsid w:val="00D30495"/>
    <w:rsid w:val="00D308ED"/>
    <w:rsid w:val="00D30DDA"/>
    <w:rsid w:val="00D31331"/>
    <w:rsid w:val="00D40C7C"/>
    <w:rsid w:val="00D432EB"/>
    <w:rsid w:val="00D44284"/>
    <w:rsid w:val="00D47D46"/>
    <w:rsid w:val="00D51391"/>
    <w:rsid w:val="00D5158D"/>
    <w:rsid w:val="00D521AA"/>
    <w:rsid w:val="00D52897"/>
    <w:rsid w:val="00D534F8"/>
    <w:rsid w:val="00D53923"/>
    <w:rsid w:val="00D54111"/>
    <w:rsid w:val="00D541D5"/>
    <w:rsid w:val="00D54A7E"/>
    <w:rsid w:val="00D54F61"/>
    <w:rsid w:val="00D55342"/>
    <w:rsid w:val="00D568B5"/>
    <w:rsid w:val="00D570D0"/>
    <w:rsid w:val="00D61229"/>
    <w:rsid w:val="00D62BEE"/>
    <w:rsid w:val="00D62D07"/>
    <w:rsid w:val="00D63146"/>
    <w:rsid w:val="00D63282"/>
    <w:rsid w:val="00D63EFB"/>
    <w:rsid w:val="00D64347"/>
    <w:rsid w:val="00D6445A"/>
    <w:rsid w:val="00D65B5E"/>
    <w:rsid w:val="00D678AF"/>
    <w:rsid w:val="00D70C2F"/>
    <w:rsid w:val="00D71644"/>
    <w:rsid w:val="00D71C9B"/>
    <w:rsid w:val="00D72614"/>
    <w:rsid w:val="00D7277A"/>
    <w:rsid w:val="00D73BA7"/>
    <w:rsid w:val="00D7627F"/>
    <w:rsid w:val="00D766EB"/>
    <w:rsid w:val="00D76C53"/>
    <w:rsid w:val="00D81103"/>
    <w:rsid w:val="00D815EA"/>
    <w:rsid w:val="00D8189C"/>
    <w:rsid w:val="00D81D10"/>
    <w:rsid w:val="00D83887"/>
    <w:rsid w:val="00D838FB"/>
    <w:rsid w:val="00D85BF9"/>
    <w:rsid w:val="00D85D85"/>
    <w:rsid w:val="00D86DEF"/>
    <w:rsid w:val="00D86E0F"/>
    <w:rsid w:val="00D87547"/>
    <w:rsid w:val="00D87EFB"/>
    <w:rsid w:val="00D91230"/>
    <w:rsid w:val="00D9393A"/>
    <w:rsid w:val="00D93EA3"/>
    <w:rsid w:val="00DA0861"/>
    <w:rsid w:val="00DA0EB0"/>
    <w:rsid w:val="00DA1C4E"/>
    <w:rsid w:val="00DA3977"/>
    <w:rsid w:val="00DA3FDD"/>
    <w:rsid w:val="00DA44DC"/>
    <w:rsid w:val="00DA4908"/>
    <w:rsid w:val="00DA4E0C"/>
    <w:rsid w:val="00DA57BA"/>
    <w:rsid w:val="00DA62F3"/>
    <w:rsid w:val="00DB0474"/>
    <w:rsid w:val="00DB05F3"/>
    <w:rsid w:val="00DB1103"/>
    <w:rsid w:val="00DB148B"/>
    <w:rsid w:val="00DB16CD"/>
    <w:rsid w:val="00DB23A2"/>
    <w:rsid w:val="00DB29C0"/>
    <w:rsid w:val="00DB3868"/>
    <w:rsid w:val="00DB574E"/>
    <w:rsid w:val="00DB62EC"/>
    <w:rsid w:val="00DB6A23"/>
    <w:rsid w:val="00DB70BE"/>
    <w:rsid w:val="00DB7828"/>
    <w:rsid w:val="00DC0C20"/>
    <w:rsid w:val="00DC0ED5"/>
    <w:rsid w:val="00DC1839"/>
    <w:rsid w:val="00DC219D"/>
    <w:rsid w:val="00DC3296"/>
    <w:rsid w:val="00DC3649"/>
    <w:rsid w:val="00DC38AF"/>
    <w:rsid w:val="00DC553B"/>
    <w:rsid w:val="00DC5738"/>
    <w:rsid w:val="00DC5D18"/>
    <w:rsid w:val="00DD095E"/>
    <w:rsid w:val="00DD1097"/>
    <w:rsid w:val="00DD4DF0"/>
    <w:rsid w:val="00DD4F48"/>
    <w:rsid w:val="00DD67E4"/>
    <w:rsid w:val="00DD70DE"/>
    <w:rsid w:val="00DD74F6"/>
    <w:rsid w:val="00DD7DF1"/>
    <w:rsid w:val="00DE1C74"/>
    <w:rsid w:val="00DE1DE9"/>
    <w:rsid w:val="00DE4657"/>
    <w:rsid w:val="00DE4FC5"/>
    <w:rsid w:val="00DE53AF"/>
    <w:rsid w:val="00DE55DF"/>
    <w:rsid w:val="00DE5822"/>
    <w:rsid w:val="00DE7DAA"/>
    <w:rsid w:val="00DF006D"/>
    <w:rsid w:val="00DF0D5D"/>
    <w:rsid w:val="00DF1FA1"/>
    <w:rsid w:val="00DF27D6"/>
    <w:rsid w:val="00DF2FC1"/>
    <w:rsid w:val="00DF698A"/>
    <w:rsid w:val="00DF6B12"/>
    <w:rsid w:val="00DF75C9"/>
    <w:rsid w:val="00E00819"/>
    <w:rsid w:val="00E01A63"/>
    <w:rsid w:val="00E02C7C"/>
    <w:rsid w:val="00E035BF"/>
    <w:rsid w:val="00E03728"/>
    <w:rsid w:val="00E05367"/>
    <w:rsid w:val="00E0674E"/>
    <w:rsid w:val="00E07021"/>
    <w:rsid w:val="00E07FF9"/>
    <w:rsid w:val="00E10239"/>
    <w:rsid w:val="00E10684"/>
    <w:rsid w:val="00E11107"/>
    <w:rsid w:val="00E1182D"/>
    <w:rsid w:val="00E11C4E"/>
    <w:rsid w:val="00E11EE0"/>
    <w:rsid w:val="00E12E7C"/>
    <w:rsid w:val="00E13C62"/>
    <w:rsid w:val="00E14A09"/>
    <w:rsid w:val="00E14F75"/>
    <w:rsid w:val="00E15FF9"/>
    <w:rsid w:val="00E1624F"/>
    <w:rsid w:val="00E17ABF"/>
    <w:rsid w:val="00E20074"/>
    <w:rsid w:val="00E22A51"/>
    <w:rsid w:val="00E23B45"/>
    <w:rsid w:val="00E264E1"/>
    <w:rsid w:val="00E26CE5"/>
    <w:rsid w:val="00E27C3A"/>
    <w:rsid w:val="00E27D4A"/>
    <w:rsid w:val="00E27E2D"/>
    <w:rsid w:val="00E30D16"/>
    <w:rsid w:val="00E30EF8"/>
    <w:rsid w:val="00E3229D"/>
    <w:rsid w:val="00E32803"/>
    <w:rsid w:val="00E341D5"/>
    <w:rsid w:val="00E34E29"/>
    <w:rsid w:val="00E36CA4"/>
    <w:rsid w:val="00E416A4"/>
    <w:rsid w:val="00E41E27"/>
    <w:rsid w:val="00E41E67"/>
    <w:rsid w:val="00E42FFB"/>
    <w:rsid w:val="00E43D89"/>
    <w:rsid w:val="00E45379"/>
    <w:rsid w:val="00E4621F"/>
    <w:rsid w:val="00E4650C"/>
    <w:rsid w:val="00E4693E"/>
    <w:rsid w:val="00E503F5"/>
    <w:rsid w:val="00E509EE"/>
    <w:rsid w:val="00E519A9"/>
    <w:rsid w:val="00E51DB5"/>
    <w:rsid w:val="00E52286"/>
    <w:rsid w:val="00E5544D"/>
    <w:rsid w:val="00E55DEF"/>
    <w:rsid w:val="00E561A8"/>
    <w:rsid w:val="00E5687A"/>
    <w:rsid w:val="00E605AB"/>
    <w:rsid w:val="00E60FA5"/>
    <w:rsid w:val="00E6214E"/>
    <w:rsid w:val="00E62180"/>
    <w:rsid w:val="00E6293A"/>
    <w:rsid w:val="00E62B15"/>
    <w:rsid w:val="00E62B9F"/>
    <w:rsid w:val="00E63F38"/>
    <w:rsid w:val="00E6486C"/>
    <w:rsid w:val="00E64C5E"/>
    <w:rsid w:val="00E652F2"/>
    <w:rsid w:val="00E67B78"/>
    <w:rsid w:val="00E7047C"/>
    <w:rsid w:val="00E70BE5"/>
    <w:rsid w:val="00E70FC0"/>
    <w:rsid w:val="00E731FE"/>
    <w:rsid w:val="00E734CF"/>
    <w:rsid w:val="00E7489E"/>
    <w:rsid w:val="00E748CC"/>
    <w:rsid w:val="00E74D16"/>
    <w:rsid w:val="00E755D4"/>
    <w:rsid w:val="00E75821"/>
    <w:rsid w:val="00E76145"/>
    <w:rsid w:val="00E77658"/>
    <w:rsid w:val="00E81E40"/>
    <w:rsid w:val="00E83C3B"/>
    <w:rsid w:val="00E84929"/>
    <w:rsid w:val="00E84B73"/>
    <w:rsid w:val="00E864C2"/>
    <w:rsid w:val="00E86A99"/>
    <w:rsid w:val="00E873BA"/>
    <w:rsid w:val="00E8765D"/>
    <w:rsid w:val="00E9078B"/>
    <w:rsid w:val="00E90A1A"/>
    <w:rsid w:val="00E91E7F"/>
    <w:rsid w:val="00E91FC5"/>
    <w:rsid w:val="00E93591"/>
    <w:rsid w:val="00E944B9"/>
    <w:rsid w:val="00E94F51"/>
    <w:rsid w:val="00E94F67"/>
    <w:rsid w:val="00E957B0"/>
    <w:rsid w:val="00EA375D"/>
    <w:rsid w:val="00EA3870"/>
    <w:rsid w:val="00EA3E77"/>
    <w:rsid w:val="00EA4331"/>
    <w:rsid w:val="00EA4A35"/>
    <w:rsid w:val="00EA59C1"/>
    <w:rsid w:val="00EA653A"/>
    <w:rsid w:val="00EA7034"/>
    <w:rsid w:val="00EB108C"/>
    <w:rsid w:val="00EB1110"/>
    <w:rsid w:val="00EB2F25"/>
    <w:rsid w:val="00EB5D00"/>
    <w:rsid w:val="00EB5FDB"/>
    <w:rsid w:val="00EC059F"/>
    <w:rsid w:val="00EC05B4"/>
    <w:rsid w:val="00EC07C0"/>
    <w:rsid w:val="00EC138E"/>
    <w:rsid w:val="00EC186B"/>
    <w:rsid w:val="00EC21CD"/>
    <w:rsid w:val="00EC2F61"/>
    <w:rsid w:val="00EC37AC"/>
    <w:rsid w:val="00EC37EB"/>
    <w:rsid w:val="00EC3A99"/>
    <w:rsid w:val="00EC4F02"/>
    <w:rsid w:val="00EC581C"/>
    <w:rsid w:val="00EC5C36"/>
    <w:rsid w:val="00ED0D97"/>
    <w:rsid w:val="00ED2CD6"/>
    <w:rsid w:val="00ED409F"/>
    <w:rsid w:val="00ED496A"/>
    <w:rsid w:val="00ED757E"/>
    <w:rsid w:val="00ED7E07"/>
    <w:rsid w:val="00EE0018"/>
    <w:rsid w:val="00EE2948"/>
    <w:rsid w:val="00EE2B5C"/>
    <w:rsid w:val="00EE473C"/>
    <w:rsid w:val="00EE4CC5"/>
    <w:rsid w:val="00EE4D15"/>
    <w:rsid w:val="00EE4ED5"/>
    <w:rsid w:val="00EE5709"/>
    <w:rsid w:val="00EE683D"/>
    <w:rsid w:val="00EE756D"/>
    <w:rsid w:val="00EF0E64"/>
    <w:rsid w:val="00EF1087"/>
    <w:rsid w:val="00EF1B1E"/>
    <w:rsid w:val="00EF4A61"/>
    <w:rsid w:val="00EF5B85"/>
    <w:rsid w:val="00EF7F0D"/>
    <w:rsid w:val="00F001B7"/>
    <w:rsid w:val="00F01780"/>
    <w:rsid w:val="00F01C42"/>
    <w:rsid w:val="00F04BAF"/>
    <w:rsid w:val="00F1255F"/>
    <w:rsid w:val="00F13028"/>
    <w:rsid w:val="00F14179"/>
    <w:rsid w:val="00F141EE"/>
    <w:rsid w:val="00F1497F"/>
    <w:rsid w:val="00F15BF3"/>
    <w:rsid w:val="00F16BA3"/>
    <w:rsid w:val="00F20ED7"/>
    <w:rsid w:val="00F21724"/>
    <w:rsid w:val="00F221B1"/>
    <w:rsid w:val="00F24028"/>
    <w:rsid w:val="00F24A1E"/>
    <w:rsid w:val="00F26F48"/>
    <w:rsid w:val="00F27134"/>
    <w:rsid w:val="00F277EC"/>
    <w:rsid w:val="00F30693"/>
    <w:rsid w:val="00F30858"/>
    <w:rsid w:val="00F309CA"/>
    <w:rsid w:val="00F30B38"/>
    <w:rsid w:val="00F33C3C"/>
    <w:rsid w:val="00F34BC6"/>
    <w:rsid w:val="00F371F8"/>
    <w:rsid w:val="00F41C61"/>
    <w:rsid w:val="00F426A9"/>
    <w:rsid w:val="00F43A23"/>
    <w:rsid w:val="00F44FFE"/>
    <w:rsid w:val="00F467D2"/>
    <w:rsid w:val="00F46EDB"/>
    <w:rsid w:val="00F474EF"/>
    <w:rsid w:val="00F478B8"/>
    <w:rsid w:val="00F47ADF"/>
    <w:rsid w:val="00F51907"/>
    <w:rsid w:val="00F54492"/>
    <w:rsid w:val="00F546AF"/>
    <w:rsid w:val="00F54D2D"/>
    <w:rsid w:val="00F54F1C"/>
    <w:rsid w:val="00F56461"/>
    <w:rsid w:val="00F568E4"/>
    <w:rsid w:val="00F56D47"/>
    <w:rsid w:val="00F579B4"/>
    <w:rsid w:val="00F6055C"/>
    <w:rsid w:val="00F60BA2"/>
    <w:rsid w:val="00F64086"/>
    <w:rsid w:val="00F65233"/>
    <w:rsid w:val="00F70AAC"/>
    <w:rsid w:val="00F70B68"/>
    <w:rsid w:val="00F71837"/>
    <w:rsid w:val="00F7492C"/>
    <w:rsid w:val="00F74A13"/>
    <w:rsid w:val="00F74BBF"/>
    <w:rsid w:val="00F74E3F"/>
    <w:rsid w:val="00F750C6"/>
    <w:rsid w:val="00F75B11"/>
    <w:rsid w:val="00F81BDF"/>
    <w:rsid w:val="00F82634"/>
    <w:rsid w:val="00F86030"/>
    <w:rsid w:val="00F86393"/>
    <w:rsid w:val="00F90305"/>
    <w:rsid w:val="00F9042F"/>
    <w:rsid w:val="00F90A64"/>
    <w:rsid w:val="00F90BF9"/>
    <w:rsid w:val="00F90C07"/>
    <w:rsid w:val="00F91231"/>
    <w:rsid w:val="00F92ECF"/>
    <w:rsid w:val="00F93354"/>
    <w:rsid w:val="00F95891"/>
    <w:rsid w:val="00F95F85"/>
    <w:rsid w:val="00FA076F"/>
    <w:rsid w:val="00FA4959"/>
    <w:rsid w:val="00FA66D2"/>
    <w:rsid w:val="00FA675E"/>
    <w:rsid w:val="00FB0177"/>
    <w:rsid w:val="00FB07C4"/>
    <w:rsid w:val="00FB34CA"/>
    <w:rsid w:val="00FB358A"/>
    <w:rsid w:val="00FB4ECA"/>
    <w:rsid w:val="00FB6F4E"/>
    <w:rsid w:val="00FB72CB"/>
    <w:rsid w:val="00FB7D00"/>
    <w:rsid w:val="00FC0254"/>
    <w:rsid w:val="00FC1E3A"/>
    <w:rsid w:val="00FC21FD"/>
    <w:rsid w:val="00FC2AC7"/>
    <w:rsid w:val="00FC3505"/>
    <w:rsid w:val="00FC4BD6"/>
    <w:rsid w:val="00FC51E6"/>
    <w:rsid w:val="00FC61DE"/>
    <w:rsid w:val="00FC7497"/>
    <w:rsid w:val="00FD11DD"/>
    <w:rsid w:val="00FD4777"/>
    <w:rsid w:val="00FD5C32"/>
    <w:rsid w:val="00FD72FE"/>
    <w:rsid w:val="00FD7554"/>
    <w:rsid w:val="00FE0AD5"/>
    <w:rsid w:val="00FE630D"/>
    <w:rsid w:val="00FF2634"/>
    <w:rsid w:val="00FF32C0"/>
    <w:rsid w:val="00FF553E"/>
    <w:rsid w:val="00FF6D35"/>
    <w:rsid w:val="00FF6EB0"/>
    <w:rsid w:val="01344F2C"/>
    <w:rsid w:val="01716B0D"/>
    <w:rsid w:val="03DD8712"/>
    <w:rsid w:val="03E6A28D"/>
    <w:rsid w:val="057068B8"/>
    <w:rsid w:val="073B0219"/>
    <w:rsid w:val="078403CC"/>
    <w:rsid w:val="0E096DBD"/>
    <w:rsid w:val="0E2A8D3D"/>
    <w:rsid w:val="101D0A36"/>
    <w:rsid w:val="12B96D13"/>
    <w:rsid w:val="13FBB5CC"/>
    <w:rsid w:val="1480D935"/>
    <w:rsid w:val="1596E000"/>
    <w:rsid w:val="17DE2266"/>
    <w:rsid w:val="18895702"/>
    <w:rsid w:val="191EB40D"/>
    <w:rsid w:val="19B56DB1"/>
    <w:rsid w:val="19F2E082"/>
    <w:rsid w:val="1A5DDFC6"/>
    <w:rsid w:val="1E7F5A63"/>
    <w:rsid w:val="20ADA76F"/>
    <w:rsid w:val="210F8C49"/>
    <w:rsid w:val="23CA443C"/>
    <w:rsid w:val="2610C7EC"/>
    <w:rsid w:val="26711569"/>
    <w:rsid w:val="28722ECE"/>
    <w:rsid w:val="29247B14"/>
    <w:rsid w:val="2B16B70A"/>
    <w:rsid w:val="2C13D000"/>
    <w:rsid w:val="3393A19C"/>
    <w:rsid w:val="3394F407"/>
    <w:rsid w:val="33DEC4BF"/>
    <w:rsid w:val="33F6EAEC"/>
    <w:rsid w:val="3B31675D"/>
    <w:rsid w:val="3C85E807"/>
    <w:rsid w:val="3CAB314F"/>
    <w:rsid w:val="3CE63BFF"/>
    <w:rsid w:val="3D2F1F4D"/>
    <w:rsid w:val="40D96A03"/>
    <w:rsid w:val="40E41915"/>
    <w:rsid w:val="42BDE819"/>
    <w:rsid w:val="44EB2E3C"/>
    <w:rsid w:val="4596AAA0"/>
    <w:rsid w:val="4BE6FFCC"/>
    <w:rsid w:val="4F87DE2B"/>
    <w:rsid w:val="5173E425"/>
    <w:rsid w:val="51CD7D4A"/>
    <w:rsid w:val="526C2474"/>
    <w:rsid w:val="5364E3B2"/>
    <w:rsid w:val="54F5ADBA"/>
    <w:rsid w:val="55157FA2"/>
    <w:rsid w:val="552A0F5C"/>
    <w:rsid w:val="55F9A785"/>
    <w:rsid w:val="56701952"/>
    <w:rsid w:val="57F8148E"/>
    <w:rsid w:val="581BB92C"/>
    <w:rsid w:val="682CD2BA"/>
    <w:rsid w:val="703842CB"/>
    <w:rsid w:val="70821383"/>
    <w:rsid w:val="742B6BB7"/>
    <w:rsid w:val="74348C4A"/>
    <w:rsid w:val="76F86A53"/>
    <w:rsid w:val="7739AA7C"/>
    <w:rsid w:val="7A31CB02"/>
    <w:rsid w:val="7C7C6767"/>
    <w:rsid w:val="7C7DE120"/>
    <w:rsid w:val="7F9812AD"/>
    <w:rsid w:val="7FAC53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7ECFCD"/>
  <w15:docId w15:val="{3461EE4D-5A2C-44F9-9CC1-4CC4842F0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7A69"/>
    <w:pPr>
      <w:spacing w:line="320" w:lineRule="exact"/>
      <w:jc w:val="both"/>
    </w:pPr>
  </w:style>
  <w:style w:type="paragraph" w:styleId="Nagwek1">
    <w:name w:val="heading 1"/>
    <w:aliases w:val="H1,Section"/>
    <w:basedOn w:val="Normalny"/>
    <w:next w:val="Normalny"/>
    <w:qFormat/>
    <w:rsid w:val="00952ACB"/>
    <w:pPr>
      <w:keepNext/>
      <w:numPr>
        <w:numId w:val="1"/>
      </w:numPr>
      <w:spacing w:before="320" w:after="320"/>
      <w:ind w:left="431" w:hanging="431"/>
      <w:outlineLvl w:val="0"/>
    </w:pPr>
    <w:rPr>
      <w:b/>
      <w:bCs/>
      <w:kern w:val="32"/>
      <w:sz w:val="24"/>
      <w:szCs w:val="32"/>
    </w:rPr>
  </w:style>
  <w:style w:type="paragraph" w:styleId="Nagwek2">
    <w:name w:val="heading 2"/>
    <w:aliases w:val="Courseware #,Heading 2 Hidden,Level 2,Nag 2,heading 2"/>
    <w:basedOn w:val="Normalny"/>
    <w:next w:val="Normalny"/>
    <w:qFormat/>
    <w:rsid w:val="00952ACB"/>
    <w:pPr>
      <w:keepNext/>
      <w:numPr>
        <w:ilvl w:val="1"/>
        <w:numId w:val="1"/>
      </w:numPr>
      <w:ind w:left="1009" w:hanging="578"/>
      <w:outlineLvl w:val="1"/>
    </w:pPr>
    <w:rPr>
      <w:bCs/>
      <w:iCs/>
      <w:szCs w:val="28"/>
    </w:rPr>
  </w:style>
  <w:style w:type="paragraph" w:styleId="Nagwek3">
    <w:name w:val="heading 3"/>
    <w:aliases w:val="2,3 bullet,3m,4 bullet,Arial 12 Fett,BLANK2,H3,Kop 3V,Level 1 - 1,Minor,SECOND,Second,Unterabschnitt,b,bdullet,bullet,dash,h3,heading 3"/>
    <w:basedOn w:val="Normalny"/>
    <w:next w:val="Normalny"/>
    <w:qFormat/>
    <w:rsid w:val="00952ACB"/>
    <w:pPr>
      <w:keepNext/>
      <w:numPr>
        <w:ilvl w:val="2"/>
        <w:numId w:val="1"/>
      </w:numPr>
      <w:tabs>
        <w:tab w:val="clear" w:pos="720"/>
        <w:tab w:val="num" w:pos="1620"/>
        <w:tab w:val="left" w:pos="1701"/>
      </w:tabs>
      <w:ind w:left="1701" w:hanging="709"/>
      <w:outlineLvl w:val="2"/>
    </w:pPr>
    <w:rPr>
      <w:bCs/>
      <w:szCs w:val="26"/>
    </w:rPr>
  </w:style>
  <w:style w:type="paragraph" w:styleId="Nagwek4">
    <w:name w:val="heading 4"/>
    <w:basedOn w:val="Normalny"/>
    <w:next w:val="Normalny"/>
    <w:qFormat/>
    <w:rsid w:val="00952ACB"/>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952ACB"/>
    <w:pPr>
      <w:numPr>
        <w:ilvl w:val="4"/>
        <w:numId w:val="1"/>
      </w:numPr>
      <w:spacing w:before="240" w:after="60"/>
      <w:outlineLvl w:val="4"/>
    </w:pPr>
    <w:rPr>
      <w:b/>
      <w:bCs/>
      <w:i/>
      <w:iCs/>
      <w:sz w:val="26"/>
      <w:szCs w:val="26"/>
    </w:rPr>
  </w:style>
  <w:style w:type="paragraph" w:styleId="Nagwek6">
    <w:name w:val="heading 6"/>
    <w:basedOn w:val="Normalny"/>
    <w:next w:val="Normalny"/>
    <w:qFormat/>
    <w:rsid w:val="00952ACB"/>
    <w:pPr>
      <w:numPr>
        <w:ilvl w:val="5"/>
        <w:numId w:val="1"/>
      </w:numPr>
      <w:spacing w:before="240" w:after="60"/>
      <w:outlineLvl w:val="5"/>
    </w:pPr>
    <w:rPr>
      <w:rFonts w:ascii="Times New Roman" w:hAnsi="Times New Roman"/>
      <w:b/>
      <w:bCs/>
    </w:rPr>
  </w:style>
  <w:style w:type="paragraph" w:styleId="Nagwek7">
    <w:name w:val="heading 7"/>
    <w:basedOn w:val="Normalny"/>
    <w:next w:val="Normalny"/>
    <w:qFormat/>
    <w:rsid w:val="00952ACB"/>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952ACB"/>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952ACB"/>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l">
    <w:name w:val="tytul"/>
    <w:basedOn w:val="Normalny"/>
    <w:next w:val="Normalny"/>
    <w:semiHidden/>
    <w:rsid w:val="00952ACB"/>
    <w:pPr>
      <w:spacing w:line="400" w:lineRule="exact"/>
      <w:jc w:val="center"/>
    </w:pPr>
    <w:rPr>
      <w:sz w:val="32"/>
      <w:szCs w:val="20"/>
    </w:rPr>
  </w:style>
  <w:style w:type="paragraph" w:customStyle="1" w:styleId="xl70">
    <w:name w:val="xl70"/>
    <w:basedOn w:val="Normalny"/>
    <w:rsid w:val="00952AC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24"/>
    </w:rPr>
  </w:style>
  <w:style w:type="paragraph" w:customStyle="1" w:styleId="akapitczysty">
    <w:name w:val="akapit_czysty"/>
    <w:basedOn w:val="Normalny"/>
    <w:rsid w:val="00952ACB"/>
    <w:pPr>
      <w:suppressAutoHyphens/>
      <w:spacing w:before="120" w:after="120" w:line="240" w:lineRule="auto"/>
    </w:pPr>
    <w:rPr>
      <w:rFonts w:ascii="Times New Roman" w:hAnsi="Times New Roman"/>
      <w:sz w:val="24"/>
      <w:szCs w:val="20"/>
    </w:rPr>
  </w:style>
  <w:style w:type="paragraph" w:styleId="Stopka">
    <w:name w:val="footer"/>
    <w:basedOn w:val="Normalny"/>
    <w:rsid w:val="00952ACB"/>
    <w:pPr>
      <w:tabs>
        <w:tab w:val="center" w:pos="4536"/>
        <w:tab w:val="right" w:pos="9072"/>
      </w:tabs>
    </w:pPr>
  </w:style>
  <w:style w:type="character" w:styleId="Numerstrony">
    <w:name w:val="page number"/>
    <w:basedOn w:val="Domylnaczcionkaakapitu"/>
    <w:rsid w:val="00952ACB"/>
  </w:style>
  <w:style w:type="paragraph" w:styleId="Nagwek">
    <w:name w:val="header"/>
    <w:basedOn w:val="Normalny"/>
    <w:link w:val="NagwekZnak"/>
    <w:rsid w:val="003D2CCE"/>
    <w:pPr>
      <w:tabs>
        <w:tab w:val="center" w:pos="4536"/>
        <w:tab w:val="right" w:pos="9072"/>
      </w:tabs>
    </w:pPr>
  </w:style>
  <w:style w:type="paragraph" w:styleId="Tekstpodstawowy">
    <w:name w:val="Body Text"/>
    <w:basedOn w:val="Normalny"/>
    <w:rsid w:val="00FF6D35"/>
    <w:pPr>
      <w:spacing w:line="240" w:lineRule="auto"/>
    </w:pPr>
    <w:rPr>
      <w:rFonts w:ascii="TimesET" w:hAnsi="TimesET"/>
      <w:snapToGrid w:val="0"/>
      <w:color w:val="000000"/>
      <w:sz w:val="24"/>
      <w:szCs w:val="20"/>
    </w:rPr>
  </w:style>
  <w:style w:type="paragraph" w:customStyle="1" w:styleId="Nagwek20">
    <w:name w:val="Nagłówek2"/>
    <w:basedOn w:val="Normalny"/>
    <w:rsid w:val="001B70EE"/>
    <w:pPr>
      <w:spacing w:before="120" w:after="120" w:line="360" w:lineRule="auto"/>
    </w:pPr>
    <w:rPr>
      <w:b/>
      <w:color w:val="000000"/>
      <w:sz w:val="28"/>
      <w:szCs w:val="20"/>
    </w:rPr>
  </w:style>
  <w:style w:type="paragraph" w:styleId="Tekstdymka">
    <w:name w:val="Balloon Text"/>
    <w:basedOn w:val="Normalny"/>
    <w:semiHidden/>
    <w:rsid w:val="00E20074"/>
    <w:rPr>
      <w:rFonts w:ascii="Tahoma" w:hAnsi="Tahoma" w:cs="Tahoma"/>
      <w:sz w:val="16"/>
      <w:szCs w:val="16"/>
    </w:rPr>
  </w:style>
  <w:style w:type="paragraph" w:customStyle="1" w:styleId="BodyText31">
    <w:name w:val="Body Text 31"/>
    <w:basedOn w:val="Normalny"/>
    <w:rsid w:val="005D0759"/>
    <w:pPr>
      <w:snapToGrid w:val="0"/>
      <w:spacing w:line="240" w:lineRule="atLeast"/>
    </w:pPr>
    <w:rPr>
      <w:color w:val="000000"/>
      <w:sz w:val="24"/>
      <w:szCs w:val="20"/>
    </w:rPr>
  </w:style>
  <w:style w:type="paragraph" w:customStyle="1" w:styleId="xl115">
    <w:name w:val="xl115"/>
    <w:basedOn w:val="Normalny"/>
    <w:rsid w:val="005D0759"/>
    <w:pPr>
      <w:spacing w:before="100" w:beforeAutospacing="1" w:after="100" w:afterAutospacing="1" w:line="240" w:lineRule="auto"/>
      <w:jc w:val="center"/>
    </w:pPr>
    <w:rPr>
      <w:rFonts w:eastAsia="Arial Unicode MS"/>
      <w:b/>
      <w:bCs/>
      <w:color w:val="000000"/>
      <w:sz w:val="24"/>
    </w:rPr>
  </w:style>
  <w:style w:type="paragraph" w:styleId="Tekstprzypisukocowego">
    <w:name w:val="endnote text"/>
    <w:basedOn w:val="Normalny"/>
    <w:semiHidden/>
    <w:rsid w:val="003F1AB6"/>
    <w:rPr>
      <w:sz w:val="20"/>
      <w:szCs w:val="20"/>
    </w:rPr>
  </w:style>
  <w:style w:type="character" w:styleId="Odwoanieprzypisukocowego">
    <w:name w:val="endnote reference"/>
    <w:semiHidden/>
    <w:rsid w:val="003F1AB6"/>
    <w:rPr>
      <w:vertAlign w:val="superscript"/>
    </w:rPr>
  </w:style>
  <w:style w:type="character" w:customStyle="1" w:styleId="NagwekZnak">
    <w:name w:val="Nagłówek Znak"/>
    <w:link w:val="Nagwek"/>
    <w:rsid w:val="00846C88"/>
    <w:rPr>
      <w:rFonts w:ascii="Arial" w:hAnsi="Arial"/>
      <w:sz w:val="22"/>
      <w:szCs w:val="24"/>
    </w:rPr>
  </w:style>
  <w:style w:type="character" w:styleId="Odwoaniedokomentarza">
    <w:name w:val="annotation reference"/>
    <w:uiPriority w:val="99"/>
    <w:rsid w:val="00106044"/>
    <w:rPr>
      <w:sz w:val="16"/>
      <w:szCs w:val="16"/>
    </w:rPr>
  </w:style>
  <w:style w:type="paragraph" w:styleId="Tekstkomentarza">
    <w:name w:val="annotation text"/>
    <w:basedOn w:val="Normalny"/>
    <w:link w:val="TekstkomentarzaZnak"/>
    <w:uiPriority w:val="99"/>
    <w:rsid w:val="00106044"/>
    <w:rPr>
      <w:sz w:val="20"/>
      <w:szCs w:val="20"/>
    </w:rPr>
  </w:style>
  <w:style w:type="character" w:customStyle="1" w:styleId="TekstkomentarzaZnak">
    <w:name w:val="Tekst komentarza Znak"/>
    <w:link w:val="Tekstkomentarza"/>
    <w:uiPriority w:val="99"/>
    <w:rsid w:val="00106044"/>
    <w:rPr>
      <w:rFonts w:ascii="Arial" w:hAnsi="Arial"/>
    </w:rPr>
  </w:style>
  <w:style w:type="paragraph" w:styleId="Tematkomentarza">
    <w:name w:val="annotation subject"/>
    <w:basedOn w:val="Tekstkomentarza"/>
    <w:next w:val="Tekstkomentarza"/>
    <w:link w:val="TematkomentarzaZnak"/>
    <w:rsid w:val="00106044"/>
    <w:rPr>
      <w:b/>
      <w:bCs/>
    </w:rPr>
  </w:style>
  <w:style w:type="character" w:customStyle="1" w:styleId="TematkomentarzaZnak">
    <w:name w:val="Temat komentarza Znak"/>
    <w:link w:val="Tematkomentarza"/>
    <w:rsid w:val="00106044"/>
    <w:rPr>
      <w:rFonts w:ascii="Arial" w:hAnsi="Arial"/>
      <w:b/>
      <w:bCs/>
    </w:rPr>
  </w:style>
  <w:style w:type="paragraph" w:customStyle="1" w:styleId="default">
    <w:name w:val="default"/>
    <w:basedOn w:val="Normalny"/>
    <w:uiPriority w:val="99"/>
    <w:semiHidden/>
    <w:rsid w:val="00555A2D"/>
    <w:pPr>
      <w:spacing w:line="240" w:lineRule="auto"/>
      <w:jc w:val="left"/>
    </w:pPr>
    <w:rPr>
      <w:rFonts w:ascii="Times New Roman" w:eastAsia="Calibri" w:hAnsi="Times New Roman"/>
      <w:sz w:val="24"/>
    </w:rPr>
  </w:style>
  <w:style w:type="paragraph" w:styleId="Tekstpodstawowywcity2">
    <w:name w:val="Body Text Indent 2"/>
    <w:basedOn w:val="Normalny"/>
    <w:link w:val="Tekstpodstawowywcity2Znak"/>
    <w:rsid w:val="00900034"/>
    <w:pPr>
      <w:spacing w:after="120" w:line="480" w:lineRule="auto"/>
      <w:ind w:left="283"/>
    </w:pPr>
  </w:style>
  <w:style w:type="character" w:customStyle="1" w:styleId="Tekstpodstawowywcity2Znak">
    <w:name w:val="Tekst podstawowy wcięty 2 Znak"/>
    <w:link w:val="Tekstpodstawowywcity2"/>
    <w:rsid w:val="00900034"/>
    <w:rPr>
      <w:rFonts w:ascii="Arial" w:hAnsi="Arial"/>
      <w:sz w:val="22"/>
      <w:szCs w:val="24"/>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0E1333"/>
    <w:pPr>
      <w:ind w:left="720"/>
      <w:contextualSpacing/>
    </w:pPr>
  </w:style>
  <w:style w:type="character" w:styleId="Hipercze">
    <w:name w:val="Hyperlink"/>
    <w:uiPriority w:val="99"/>
    <w:unhideWhenUsed/>
    <w:rsid w:val="00B71602"/>
    <w:rPr>
      <w:color w:val="0000FF"/>
      <w:u w:val="single"/>
    </w:rPr>
  </w:style>
  <w:style w:type="paragraph" w:styleId="Poprawka">
    <w:name w:val="Revision"/>
    <w:hidden/>
    <w:uiPriority w:val="99"/>
    <w:semiHidden/>
    <w:rsid w:val="009C0307"/>
    <w:rPr>
      <w:szCs w:val="24"/>
    </w:rPr>
  </w:style>
  <w:style w:type="character" w:customStyle="1" w:styleId="ng-binding">
    <w:name w:val="ng-binding"/>
    <w:rsid w:val="00562603"/>
  </w:style>
  <w:style w:type="paragraph" w:styleId="Lista2">
    <w:name w:val="List 2"/>
    <w:basedOn w:val="Normalny"/>
    <w:uiPriority w:val="99"/>
    <w:unhideWhenUsed/>
    <w:rsid w:val="00153D6B"/>
    <w:pPr>
      <w:ind w:left="566" w:hanging="283"/>
      <w:contextualSpacing/>
    </w:pPr>
  </w:style>
  <w:style w:type="character" w:customStyle="1" w:styleId="Teksttreci">
    <w:name w:val="Tekst treści_"/>
    <w:basedOn w:val="Domylnaczcionkaakapitu"/>
    <w:link w:val="Teksttreci0"/>
    <w:locked/>
    <w:rsid w:val="007E19FC"/>
    <w:rPr>
      <w:rFonts w:ascii="Arial" w:hAnsi="Arial" w:cs="Arial"/>
      <w:shd w:val="clear" w:color="auto" w:fill="FFFFFF"/>
    </w:rPr>
  </w:style>
  <w:style w:type="paragraph" w:customStyle="1" w:styleId="Teksttreci0">
    <w:name w:val="Tekst treści"/>
    <w:basedOn w:val="Normalny"/>
    <w:link w:val="Teksttreci"/>
    <w:rsid w:val="007E19FC"/>
    <w:pPr>
      <w:shd w:val="clear" w:color="auto" w:fill="FFFFFF"/>
      <w:spacing w:line="360" w:lineRule="auto"/>
    </w:pPr>
    <w:rPr>
      <w:sz w:val="20"/>
      <w:szCs w:val="20"/>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361B49"/>
    <w:rPr>
      <w:rFonts w:ascii="Arial" w:hAnsi="Arial"/>
      <w:sz w:val="22"/>
      <w:szCs w:val="24"/>
    </w:rPr>
  </w:style>
  <w:style w:type="paragraph" w:styleId="Tekstpodstawowy3">
    <w:name w:val="Body Text 3"/>
    <w:basedOn w:val="Normalny"/>
    <w:link w:val="Tekstpodstawowy3Znak"/>
    <w:semiHidden/>
    <w:unhideWhenUsed/>
    <w:rsid w:val="00192578"/>
    <w:pPr>
      <w:spacing w:after="120"/>
    </w:pPr>
    <w:rPr>
      <w:sz w:val="16"/>
      <w:szCs w:val="16"/>
    </w:rPr>
  </w:style>
  <w:style w:type="character" w:customStyle="1" w:styleId="Tekstpodstawowy3Znak">
    <w:name w:val="Tekst podstawowy 3 Znak"/>
    <w:basedOn w:val="Domylnaczcionkaakapitu"/>
    <w:link w:val="Tekstpodstawowy3"/>
    <w:semiHidden/>
    <w:rsid w:val="00192578"/>
    <w:rPr>
      <w:rFonts w:ascii="Arial" w:hAnsi="Arial"/>
      <w:sz w:val="16"/>
      <w:szCs w:val="16"/>
    </w:rPr>
  </w:style>
  <w:style w:type="paragraph" w:customStyle="1" w:styleId="Standard">
    <w:name w:val="Standard"/>
    <w:rsid w:val="002D0E4B"/>
    <w:pPr>
      <w:suppressAutoHyphens/>
      <w:autoSpaceDN w:val="0"/>
    </w:pPr>
    <w:rPr>
      <w:rFonts w:eastAsia="SimSun" w:cs="Mangal"/>
      <w:kern w:val="3"/>
      <w:sz w:val="24"/>
      <w:szCs w:val="24"/>
      <w:lang w:eastAsia="en-GB" w:bidi="hi-IN"/>
    </w:rPr>
  </w:style>
  <w:style w:type="numbering" w:customStyle="1" w:styleId="Styl1">
    <w:name w:val="Styl1"/>
    <w:uiPriority w:val="99"/>
    <w:rsid w:val="00A574CE"/>
    <w:pPr>
      <w:numPr>
        <w:numId w:val="12"/>
      </w:numPr>
    </w:pPr>
  </w:style>
  <w:style w:type="character" w:styleId="Tekstzastpczy">
    <w:name w:val="Placeholder Text"/>
    <w:basedOn w:val="Domylnaczcionkaakapitu"/>
    <w:uiPriority w:val="99"/>
    <w:semiHidden/>
    <w:rsid w:val="00E27E2D"/>
    <w:rPr>
      <w:color w:val="808080"/>
    </w:rPr>
  </w:style>
  <w:style w:type="paragraph" w:styleId="Tekstprzypisudolnego">
    <w:name w:val="footnote text"/>
    <w:basedOn w:val="Normalny"/>
    <w:link w:val="TekstprzypisudolnegoZnak"/>
    <w:semiHidden/>
    <w:unhideWhenUsed/>
    <w:rsid w:val="00EE0018"/>
    <w:pPr>
      <w:spacing w:line="240" w:lineRule="auto"/>
    </w:pPr>
    <w:rPr>
      <w:sz w:val="20"/>
      <w:szCs w:val="20"/>
    </w:rPr>
  </w:style>
  <w:style w:type="character" w:customStyle="1" w:styleId="TekstprzypisudolnegoZnak">
    <w:name w:val="Tekst przypisu dolnego Znak"/>
    <w:basedOn w:val="Domylnaczcionkaakapitu"/>
    <w:link w:val="Tekstprzypisudolnego"/>
    <w:semiHidden/>
    <w:rsid w:val="00EE0018"/>
    <w:rPr>
      <w:sz w:val="20"/>
      <w:szCs w:val="20"/>
    </w:rPr>
  </w:style>
  <w:style w:type="character" w:styleId="Odwoanieprzypisudolnego">
    <w:name w:val="footnote reference"/>
    <w:basedOn w:val="Domylnaczcionkaakapitu"/>
    <w:semiHidden/>
    <w:unhideWhenUsed/>
    <w:rsid w:val="00EE0018"/>
    <w:rPr>
      <w:vertAlign w:val="superscript"/>
    </w:rPr>
  </w:style>
  <w:style w:type="character" w:customStyle="1" w:styleId="Stopka0">
    <w:name w:val="Stopka_"/>
    <w:basedOn w:val="Domylnaczcionkaakapitu"/>
    <w:link w:val="Stopka1"/>
    <w:rsid w:val="00EE0018"/>
    <w:rPr>
      <w:rFonts w:eastAsia="Arial"/>
      <w:sz w:val="20"/>
      <w:szCs w:val="20"/>
    </w:rPr>
  </w:style>
  <w:style w:type="paragraph" w:customStyle="1" w:styleId="Stopka1">
    <w:name w:val="Stopka1"/>
    <w:basedOn w:val="Normalny"/>
    <w:link w:val="Stopka0"/>
    <w:rsid w:val="00EE0018"/>
    <w:pPr>
      <w:widowControl w:val="0"/>
      <w:spacing w:line="240" w:lineRule="auto"/>
      <w:jc w:val="left"/>
    </w:pPr>
    <w:rPr>
      <w:rFonts w:eastAsia="Arial"/>
      <w:sz w:val="20"/>
      <w:szCs w:val="20"/>
    </w:rPr>
  </w:style>
  <w:style w:type="character" w:customStyle="1" w:styleId="Teksttreci2">
    <w:name w:val="Tekst treści (2)_"/>
    <w:basedOn w:val="Domylnaczcionkaakapitu"/>
    <w:link w:val="Teksttreci20"/>
    <w:rsid w:val="002B5458"/>
    <w:rPr>
      <w:rFonts w:eastAsia="Arial"/>
      <w:b/>
      <w:bCs/>
    </w:rPr>
  </w:style>
  <w:style w:type="paragraph" w:customStyle="1" w:styleId="Teksttreci20">
    <w:name w:val="Tekst treści (2)"/>
    <w:basedOn w:val="Normalny"/>
    <w:link w:val="Teksttreci2"/>
    <w:rsid w:val="002B5458"/>
    <w:pPr>
      <w:widowControl w:val="0"/>
      <w:spacing w:after="480" w:line="240" w:lineRule="auto"/>
      <w:jc w:val="left"/>
    </w:pPr>
    <w:rPr>
      <w:rFonts w:eastAsia="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5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faktura.gov.pl" TargetMode="External"/><Relationship Id="rId18" Type="http://schemas.openxmlformats.org/officeDocument/2006/relationships/header" Target="header1.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orlen.pl" TargetMode="External"/><Relationship Id="rId7" Type="http://schemas.openxmlformats.org/officeDocument/2006/relationships/settings" Target="settings.xml"/><Relationship Id="rId12" Type="http://schemas.openxmlformats.org/officeDocument/2006/relationships/hyperlink" Target="mailto:efaktura@pgnig.pl" TargetMode="External"/><Relationship Id="rId17" Type="http://schemas.openxmlformats.org/officeDocument/2006/relationships/hyperlink" Target="http://www.orlen.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hyperlink" Target="mailto:daneosobowe@orlen.p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24" Type="http://schemas.openxmlformats.org/officeDocument/2006/relationships/hyperlink" Target="http://www.orlen.pl" TargetMode="External"/><Relationship Id="rId5" Type="http://schemas.openxmlformats.org/officeDocument/2006/relationships/numbering" Target="numbering.xml"/><Relationship Id="rId15" Type="http://schemas.openxmlformats.org/officeDocument/2006/relationships/hyperlink" Target="mailto:daneosobowe@orlen.pl" TargetMode="External"/><Relationship Id="rId23" Type="http://schemas.openxmlformats.org/officeDocument/2006/relationships/hyperlink" Target="mailto:daneosobowe@orlen.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daneosobowe@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ruszenieprawa@orlen.pl" TargetMode="External"/><Relationship Id="rId22" Type="http://schemas.openxmlformats.org/officeDocument/2006/relationships/hyperlink" Target="mailto:daneosobowe@orlen.pl"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66bcbea-f306-49df-9fee-420df3f21ab2">
      <UserInfo>
        <DisplayName>Bulik Paulina</DisplayName>
        <AccountId>402</AccountId>
        <AccountType/>
      </UserInfo>
    </SharedWithUsers>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F034E-487A-45EB-B0A6-3D2118012F0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66bcbea-f306-49df-9fee-420df3f21ab2"/>
    <ds:schemaRef ds:uri="http://purl.org/dc/elements/1.1/"/>
    <ds:schemaRef ds:uri="http://schemas.microsoft.com/office/2006/metadata/properties"/>
    <ds:schemaRef ds:uri="83cc594e-1913-4543-bb38-8a2f73b7f1c3"/>
    <ds:schemaRef ds:uri="http://www.w3.org/XML/1998/namespace"/>
    <ds:schemaRef ds:uri="http://purl.org/dc/dcmitype/"/>
  </ds:schemaRefs>
</ds:datastoreItem>
</file>

<file path=customXml/itemProps2.xml><?xml version="1.0" encoding="utf-8"?>
<ds:datastoreItem xmlns:ds="http://schemas.openxmlformats.org/officeDocument/2006/customXml" ds:itemID="{ED585023-7969-4DE2-8D0D-375202F72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3BBC5B-7E84-4264-B32D-36E3BDDE0092}">
  <ds:schemaRefs>
    <ds:schemaRef ds:uri="http://schemas.microsoft.com/sharepoint/v3/contenttype/forms"/>
  </ds:schemaRefs>
</ds:datastoreItem>
</file>

<file path=customXml/itemProps4.xml><?xml version="1.0" encoding="utf-8"?>
<ds:datastoreItem xmlns:ds="http://schemas.openxmlformats.org/officeDocument/2006/customXml" ds:itemID="{12D13D3A-2090-4577-A5AF-5A2493B3B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6706</Words>
  <Characters>43714</Characters>
  <Application>Microsoft Office Word</Application>
  <DocSecurity>0</DocSecurity>
  <Lines>364</Lines>
  <Paragraphs>100</Paragraphs>
  <ScaleCrop>false</ScaleCrop>
  <HeadingPairs>
    <vt:vector size="2" baseType="variant">
      <vt:variant>
        <vt:lpstr>Tytuł</vt:lpstr>
      </vt:variant>
      <vt:variant>
        <vt:i4>1</vt:i4>
      </vt:variant>
    </vt:vector>
  </HeadingPairs>
  <TitlesOfParts>
    <vt:vector size="1" baseType="lpstr">
      <vt:lpstr>Umowa nr</vt:lpstr>
    </vt:vector>
  </TitlesOfParts>
  <Company>SZGNiG Sanok</Company>
  <LinksUpToDate>false</LinksUpToDate>
  <CharactersWithSpaces>50320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DDemkow</dc:creator>
  <cp:lastModifiedBy>Stańko Kinga</cp:lastModifiedBy>
  <cp:revision>4</cp:revision>
  <cp:lastPrinted>2020-11-17T08:51:00Z</cp:lastPrinted>
  <dcterms:created xsi:type="dcterms:W3CDTF">2025-08-27T12:17:00Z</dcterms:created>
  <dcterms:modified xsi:type="dcterms:W3CDTF">2025-08-28T07:58:00Z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